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A759A3">
      <w:pPr>
        <w:spacing w:line="560" w:lineRule="exact"/>
        <w:jc w:val="center"/>
        <w:rPr>
          <w:rFonts w:asciiTheme="majorEastAsia" w:hAnsiTheme="majorEastAsia" w:eastAsiaTheme="majorEastAsia"/>
          <w:b/>
        </w:rPr>
      </w:pPr>
      <w:r>
        <w:rPr>
          <w:rFonts w:hint="eastAsia" w:asciiTheme="majorEastAsia" w:hAnsiTheme="majorEastAsia" w:eastAsiaTheme="majorEastAsia"/>
          <w:b/>
          <w:sz w:val="44"/>
          <w:szCs w:val="44"/>
        </w:rPr>
        <w:t>中山大学附属第八医院（深圳福田）货物类</w:t>
      </w:r>
    </w:p>
    <w:p w14:paraId="50BCD0F8">
      <w:pPr>
        <w:spacing w:line="640" w:lineRule="exact"/>
        <w:jc w:val="center"/>
        <w:rPr>
          <w:rFonts w:asciiTheme="majorEastAsia" w:hAnsiTheme="majorEastAsia" w:eastAsiaTheme="majorEastAsia"/>
          <w:b/>
          <w:sz w:val="44"/>
          <w:szCs w:val="44"/>
        </w:rPr>
      </w:pPr>
      <w:r>
        <w:rPr>
          <w:rFonts w:hint="eastAsia" w:asciiTheme="majorEastAsia" w:hAnsiTheme="majorEastAsia" w:eastAsiaTheme="majorEastAsia"/>
          <w:b/>
          <w:sz w:val="44"/>
          <w:szCs w:val="44"/>
        </w:rPr>
        <w:t>采购需求书</w:t>
      </w:r>
    </w:p>
    <w:p w14:paraId="561C9393">
      <w:pPr>
        <w:spacing w:line="540" w:lineRule="exact"/>
        <w:ind w:firstLine="240" w:firstLineChars="100"/>
        <w:rPr>
          <w:rFonts w:cs="方正小标宋简体" w:asciiTheme="majorEastAsia" w:hAnsiTheme="majorEastAsia" w:eastAsiaTheme="majorEastAsia"/>
          <w:sz w:val="36"/>
          <w:szCs w:val="36"/>
        </w:rPr>
      </w:pPr>
      <w:r>
        <w:rPr>
          <w:rFonts w:hint="eastAsia" w:cs="宋体" w:asciiTheme="majorEastAsia" w:hAnsiTheme="majorEastAsia" w:eastAsiaTheme="majorEastAsia"/>
          <w:sz w:val="24"/>
        </w:rPr>
        <w:t>说明：“★”号条款为实质性条款，必须完全满足，不满足则不予采购</w:t>
      </w:r>
    </w:p>
    <w:p w14:paraId="26791313">
      <w:pPr>
        <w:spacing w:line="540" w:lineRule="exact"/>
        <w:ind w:firstLine="361" w:firstLineChars="100"/>
        <w:jc w:val="center"/>
        <w:rPr>
          <w:rFonts w:cs="方正小标宋简体" w:asciiTheme="majorEastAsia" w:hAnsiTheme="majorEastAsia" w:eastAsiaTheme="majorEastAsia"/>
          <w:b/>
          <w:sz w:val="36"/>
          <w:szCs w:val="36"/>
        </w:rPr>
      </w:pPr>
      <w:r>
        <w:rPr>
          <w:rFonts w:hint="eastAsia" w:cs="方正小标宋简体" w:asciiTheme="majorEastAsia" w:hAnsiTheme="majorEastAsia" w:eastAsiaTheme="majorEastAsia"/>
          <w:b/>
          <w:sz w:val="36"/>
          <w:szCs w:val="36"/>
        </w:rPr>
        <w:t>第一部分 项目基本要求</w:t>
      </w:r>
    </w:p>
    <w:p w14:paraId="5C2C7542">
      <w:pPr>
        <w:spacing w:before="100" w:beforeAutospacing="1" w:line="276" w:lineRule="auto"/>
        <w:rPr>
          <w:rFonts w:cs="方正小标宋简体" w:asciiTheme="majorEastAsia" w:hAnsiTheme="majorEastAsia" w:eastAsiaTheme="majorEastAsia"/>
          <w:sz w:val="32"/>
          <w:szCs w:val="32"/>
        </w:rPr>
      </w:pPr>
      <w:r>
        <w:rPr>
          <w:rFonts w:hint="eastAsia" w:cs="方正小标宋简体" w:asciiTheme="majorEastAsia" w:hAnsiTheme="majorEastAsia" w:eastAsiaTheme="majorEastAsia"/>
          <w:sz w:val="32"/>
          <w:szCs w:val="32"/>
        </w:rPr>
        <w:t xml:space="preserve"> 一、项目基本信息</w:t>
      </w:r>
    </w:p>
    <w:p w14:paraId="67A40D25">
      <w:pPr>
        <w:spacing w:before="100" w:beforeAutospacing="1" w:line="276" w:lineRule="auto"/>
        <w:ind w:firstLine="482" w:firstLineChars="200"/>
        <w:rPr>
          <w:rFonts w:cs="方正小标宋简体" w:asciiTheme="majorEastAsia" w:hAnsiTheme="majorEastAsia" w:eastAsiaTheme="majorEastAsia"/>
          <w:sz w:val="24"/>
          <w:shd w:val="clear" w:color="auto" w:fill="FFFFFF"/>
        </w:rPr>
      </w:pPr>
      <w:r>
        <w:rPr>
          <w:rFonts w:hint="eastAsia" w:asciiTheme="majorEastAsia" w:hAnsiTheme="majorEastAsia" w:eastAsiaTheme="majorEastAsia"/>
          <w:b/>
          <w:color w:val="000000"/>
          <w:sz w:val="24"/>
          <w:szCs w:val="21"/>
        </w:rPr>
        <w:t xml:space="preserve">申请科室：中医科      </w:t>
      </w:r>
      <w:ins w:id="0" w:author="吴静仪" w:date="2025-12-02T15:43:40Z">
        <w:r>
          <w:rPr>
            <w:rFonts w:hint="eastAsia" w:asciiTheme="majorEastAsia" w:hAnsiTheme="majorEastAsia" w:eastAsiaTheme="majorEastAsia"/>
            <w:b/>
            <w:color w:val="000000"/>
            <w:sz w:val="24"/>
            <w:szCs w:val="21"/>
            <w:lang w:val="en-US" w:eastAsia="zh-CN"/>
          </w:rPr>
          <w:t xml:space="preserve"> </w:t>
        </w:r>
      </w:ins>
      <w:ins w:id="1" w:author="吴静仪" w:date="2025-12-02T15:43:41Z">
        <w:r>
          <w:rPr>
            <w:rFonts w:hint="eastAsia" w:asciiTheme="majorEastAsia" w:hAnsiTheme="majorEastAsia" w:eastAsiaTheme="majorEastAsia"/>
            <w:b/>
            <w:color w:val="000000"/>
            <w:sz w:val="24"/>
            <w:szCs w:val="21"/>
            <w:lang w:val="en-US" w:eastAsia="zh-CN"/>
          </w:rPr>
          <w:t xml:space="preserve"> </w:t>
        </w:r>
      </w:ins>
      <w:r>
        <w:rPr>
          <w:rFonts w:hint="eastAsia" w:asciiTheme="majorEastAsia" w:hAnsiTheme="majorEastAsia" w:eastAsiaTheme="majorEastAsia"/>
          <w:b/>
          <w:color w:val="000000"/>
          <w:sz w:val="24"/>
          <w:szCs w:val="21"/>
        </w:rPr>
        <w:t xml:space="preserve">  </w:t>
      </w:r>
      <w:r>
        <w:rPr>
          <w:rFonts w:hint="eastAsia" w:cs="宋体" w:asciiTheme="majorEastAsia" w:hAnsiTheme="majorEastAsia" w:eastAsiaTheme="majorEastAsia"/>
          <w:b/>
          <w:color w:val="000000"/>
          <w:sz w:val="24"/>
          <w:szCs w:val="21"/>
        </w:rPr>
        <w:t>负责人姓名：</w:t>
      </w:r>
      <w:r>
        <w:rPr>
          <w:rFonts w:hint="eastAsia" w:asciiTheme="majorEastAsia" w:hAnsiTheme="majorEastAsia" w:eastAsiaTheme="majorEastAsia"/>
          <w:b/>
          <w:color w:val="000000"/>
          <w:sz w:val="24"/>
          <w:szCs w:val="21"/>
        </w:rPr>
        <w:t xml:space="preserve">     </w:t>
      </w:r>
      <w:ins w:id="2" w:author="吴静仪" w:date="2025-12-02T15:43:46Z">
        <w:r>
          <w:rPr>
            <w:rFonts w:hint="eastAsia" w:asciiTheme="majorEastAsia" w:hAnsiTheme="majorEastAsia" w:eastAsiaTheme="majorEastAsia"/>
            <w:b/>
            <w:color w:val="000000"/>
            <w:sz w:val="24"/>
            <w:szCs w:val="21"/>
            <w:lang w:val="en-US" w:eastAsia="zh-CN"/>
          </w:rPr>
          <w:t xml:space="preserve"> </w:t>
        </w:r>
      </w:ins>
      <w:bookmarkStart w:id="0" w:name="_GoBack"/>
      <w:bookmarkEnd w:id="0"/>
      <w:r>
        <w:rPr>
          <w:rFonts w:hint="eastAsia" w:asciiTheme="majorEastAsia" w:hAnsiTheme="majorEastAsia" w:eastAsiaTheme="majorEastAsia"/>
          <w:b/>
          <w:color w:val="000000"/>
          <w:sz w:val="24"/>
          <w:szCs w:val="21"/>
          <w:lang w:val="en-US" w:eastAsia="zh-CN"/>
        </w:rPr>
        <w:t xml:space="preserve">   </w:t>
      </w:r>
      <w:r>
        <w:rPr>
          <w:rFonts w:hint="eastAsia" w:asciiTheme="majorEastAsia" w:hAnsiTheme="majorEastAsia" w:eastAsiaTheme="majorEastAsia"/>
          <w:b/>
          <w:color w:val="000000"/>
          <w:sz w:val="24"/>
          <w:szCs w:val="21"/>
        </w:rPr>
        <w:t xml:space="preserve">    </w:t>
      </w:r>
      <w:r>
        <w:rPr>
          <w:rFonts w:hint="eastAsia" w:cs="宋体" w:asciiTheme="majorEastAsia" w:hAnsiTheme="majorEastAsia" w:eastAsiaTheme="majorEastAsia"/>
          <w:b/>
          <w:color w:val="000000"/>
          <w:sz w:val="24"/>
          <w:szCs w:val="21"/>
        </w:rPr>
        <w:t>负责人电话：</w:t>
      </w:r>
    </w:p>
    <w:tbl>
      <w:tblPr>
        <w:tblStyle w:val="9"/>
        <w:tblW w:w="109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1"/>
        <w:gridCol w:w="1222"/>
        <w:gridCol w:w="1417"/>
        <w:gridCol w:w="206"/>
        <w:gridCol w:w="850"/>
        <w:gridCol w:w="503"/>
        <w:gridCol w:w="64"/>
        <w:gridCol w:w="567"/>
        <w:gridCol w:w="503"/>
        <w:gridCol w:w="348"/>
        <w:gridCol w:w="567"/>
        <w:gridCol w:w="567"/>
        <w:gridCol w:w="1417"/>
        <w:gridCol w:w="993"/>
        <w:gridCol w:w="1062"/>
      </w:tblGrid>
      <w:tr w14:paraId="2CDE0A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70" w:type="dxa"/>
            <w:gridSpan w:val="3"/>
          </w:tcPr>
          <w:p w14:paraId="7E1EAC55">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申请设备名称</w:t>
            </w:r>
          </w:p>
        </w:tc>
        <w:tc>
          <w:tcPr>
            <w:tcW w:w="1559" w:type="dxa"/>
            <w:gridSpan w:val="3"/>
          </w:tcPr>
          <w:p w14:paraId="25840B34">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进口/国产</w:t>
            </w:r>
          </w:p>
        </w:tc>
        <w:tc>
          <w:tcPr>
            <w:tcW w:w="1134" w:type="dxa"/>
            <w:gridSpan w:val="3"/>
          </w:tcPr>
          <w:p w14:paraId="3F509EF7">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数量</w:t>
            </w:r>
          </w:p>
        </w:tc>
        <w:tc>
          <w:tcPr>
            <w:tcW w:w="915" w:type="dxa"/>
            <w:gridSpan w:val="2"/>
          </w:tcPr>
          <w:p w14:paraId="24A15E0E">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单位</w:t>
            </w:r>
          </w:p>
        </w:tc>
        <w:tc>
          <w:tcPr>
            <w:tcW w:w="1984" w:type="dxa"/>
            <w:gridSpan w:val="2"/>
          </w:tcPr>
          <w:p w14:paraId="4315CAD6">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预算单价（万元）</w:t>
            </w:r>
          </w:p>
        </w:tc>
        <w:tc>
          <w:tcPr>
            <w:tcW w:w="2055" w:type="dxa"/>
            <w:gridSpan w:val="2"/>
          </w:tcPr>
          <w:p w14:paraId="5E319F10">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预算总价（万元）</w:t>
            </w:r>
          </w:p>
        </w:tc>
      </w:tr>
      <w:tr w14:paraId="55A273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70" w:type="dxa"/>
            <w:gridSpan w:val="3"/>
            <w:vAlign w:val="center"/>
          </w:tcPr>
          <w:p w14:paraId="5D22420A">
            <w:pPr>
              <w:jc w:val="center"/>
              <w:rPr>
                <w:rFonts w:asciiTheme="majorEastAsia" w:hAnsiTheme="majorEastAsia" w:eastAsiaTheme="majorEastAsia"/>
                <w:sz w:val="24"/>
                <w:szCs w:val="21"/>
              </w:rPr>
            </w:pPr>
            <w:r>
              <w:rPr>
                <w:rFonts w:asciiTheme="majorEastAsia" w:hAnsiTheme="majorEastAsia" w:eastAsiaTheme="majorEastAsia"/>
                <w:sz w:val="24"/>
                <w:szCs w:val="21"/>
              </w:rPr>
              <w:t>电热恒温鼓风干燥箱</w:t>
            </w:r>
          </w:p>
        </w:tc>
        <w:tc>
          <w:tcPr>
            <w:tcW w:w="1559" w:type="dxa"/>
            <w:gridSpan w:val="3"/>
            <w:vAlign w:val="center"/>
          </w:tcPr>
          <w:p w14:paraId="36E2D821">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国产</w:t>
            </w:r>
          </w:p>
        </w:tc>
        <w:tc>
          <w:tcPr>
            <w:tcW w:w="1134" w:type="dxa"/>
            <w:gridSpan w:val="3"/>
            <w:vAlign w:val="center"/>
          </w:tcPr>
          <w:p w14:paraId="1984BAAF">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2</w:t>
            </w:r>
          </w:p>
        </w:tc>
        <w:tc>
          <w:tcPr>
            <w:tcW w:w="915" w:type="dxa"/>
            <w:gridSpan w:val="2"/>
            <w:vAlign w:val="center"/>
          </w:tcPr>
          <w:p w14:paraId="121E1B3D">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台</w:t>
            </w:r>
          </w:p>
        </w:tc>
        <w:tc>
          <w:tcPr>
            <w:tcW w:w="1984" w:type="dxa"/>
            <w:gridSpan w:val="2"/>
          </w:tcPr>
          <w:p w14:paraId="2B961A37">
            <w:pPr>
              <w:jc w:val="center"/>
              <w:rPr>
                <w:rFonts w:hint="default" w:asciiTheme="majorEastAsia" w:hAnsiTheme="majorEastAsia" w:eastAsiaTheme="majorEastAsia"/>
                <w:sz w:val="24"/>
                <w:szCs w:val="21"/>
                <w:lang w:val="en-US" w:eastAsia="zh-CN"/>
              </w:rPr>
            </w:pPr>
            <w:r>
              <w:rPr>
                <w:rFonts w:hint="eastAsia" w:asciiTheme="majorEastAsia" w:hAnsiTheme="majorEastAsia" w:eastAsiaTheme="majorEastAsia"/>
                <w:sz w:val="24"/>
                <w:szCs w:val="21"/>
              </w:rPr>
              <w:t>0.</w:t>
            </w:r>
            <w:r>
              <w:rPr>
                <w:rFonts w:hint="eastAsia" w:asciiTheme="majorEastAsia" w:hAnsiTheme="majorEastAsia" w:eastAsiaTheme="majorEastAsia"/>
                <w:sz w:val="24"/>
                <w:szCs w:val="21"/>
                <w:lang w:val="en-US" w:eastAsia="zh-CN"/>
              </w:rPr>
              <w:t>38</w:t>
            </w:r>
          </w:p>
        </w:tc>
        <w:tc>
          <w:tcPr>
            <w:tcW w:w="2055" w:type="dxa"/>
            <w:gridSpan w:val="2"/>
            <w:vAlign w:val="center"/>
          </w:tcPr>
          <w:p w14:paraId="54CEA076">
            <w:pPr>
              <w:jc w:val="center"/>
              <w:rPr>
                <w:rFonts w:hint="default" w:asciiTheme="majorEastAsia" w:hAnsiTheme="majorEastAsia" w:eastAsiaTheme="majorEastAsia"/>
                <w:sz w:val="24"/>
                <w:szCs w:val="21"/>
                <w:lang w:val="en-US" w:eastAsia="zh-CN"/>
              </w:rPr>
            </w:pPr>
            <w:r>
              <w:rPr>
                <w:rFonts w:hint="eastAsia" w:asciiTheme="majorEastAsia" w:hAnsiTheme="majorEastAsia" w:eastAsiaTheme="majorEastAsia"/>
                <w:sz w:val="24"/>
                <w:szCs w:val="21"/>
              </w:rPr>
              <w:t>0.</w:t>
            </w:r>
            <w:r>
              <w:rPr>
                <w:rFonts w:hint="eastAsia" w:asciiTheme="majorEastAsia" w:hAnsiTheme="majorEastAsia" w:eastAsiaTheme="majorEastAsia"/>
                <w:sz w:val="24"/>
                <w:szCs w:val="21"/>
                <w:lang w:val="en-US" w:eastAsia="zh-CN"/>
              </w:rPr>
              <w:t>76</w:t>
            </w:r>
          </w:p>
        </w:tc>
      </w:tr>
      <w:tr w14:paraId="5BDF16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53" w:type="dxa"/>
            <w:gridSpan w:val="2"/>
            <w:vAlign w:val="center"/>
          </w:tcPr>
          <w:p w14:paraId="51503BE9">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项目背景</w:t>
            </w:r>
          </w:p>
        </w:tc>
        <w:tc>
          <w:tcPr>
            <w:tcW w:w="9064" w:type="dxa"/>
            <w:gridSpan w:val="13"/>
          </w:tcPr>
          <w:p w14:paraId="33917CB7">
            <w:pPr>
              <w:rPr>
                <w:rFonts w:asciiTheme="majorEastAsia" w:hAnsiTheme="majorEastAsia" w:eastAsiaTheme="majorEastAsia"/>
                <w:sz w:val="24"/>
                <w:szCs w:val="21"/>
              </w:rPr>
            </w:pPr>
          </w:p>
          <w:p w14:paraId="047333EB">
            <w:pPr>
              <w:rPr>
                <w:rFonts w:asciiTheme="majorEastAsia" w:hAnsiTheme="majorEastAsia" w:eastAsiaTheme="majorEastAsia"/>
                <w:sz w:val="24"/>
                <w:szCs w:val="21"/>
              </w:rPr>
            </w:pPr>
            <w:r>
              <w:rPr>
                <w:rFonts w:hint="eastAsia"/>
              </w:rPr>
              <w:t>电热恒温鼓风干燥箱可精准控温、均匀加热、干燥防潮、安全便捷，本设备虽然不能收费，但是经本设备加热的热奄包可以收费，44元/次，300人次/月，可以提高医务人员工作效率，带来更多的经济效益和社会效益；提升患者满意度。</w:t>
            </w:r>
          </w:p>
          <w:p w14:paraId="6D5F41F0">
            <w:pPr>
              <w:rPr>
                <w:rFonts w:asciiTheme="majorEastAsia" w:hAnsiTheme="majorEastAsia" w:eastAsiaTheme="majorEastAsia"/>
                <w:sz w:val="24"/>
                <w:szCs w:val="21"/>
              </w:rPr>
            </w:pPr>
          </w:p>
        </w:tc>
      </w:tr>
      <w:tr w14:paraId="6C42EC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917" w:type="dxa"/>
            <w:gridSpan w:val="15"/>
          </w:tcPr>
          <w:p w14:paraId="752E6667">
            <w:pPr>
              <w:rPr>
                <w:rFonts w:cs="宋体" w:asciiTheme="majorEastAsia" w:hAnsiTheme="majorEastAsia" w:eastAsiaTheme="majorEastAsia"/>
                <w:b/>
                <w:bCs/>
                <w:sz w:val="24"/>
              </w:rPr>
            </w:pPr>
            <w:r>
              <w:rPr>
                <w:rFonts w:hint="eastAsia" w:cs="宋体" w:asciiTheme="majorEastAsia" w:hAnsiTheme="majorEastAsia" w:eastAsiaTheme="majorEastAsia"/>
                <w:b/>
                <w:sz w:val="24"/>
              </w:rPr>
              <w:t>★</w:t>
            </w:r>
            <w:r>
              <w:rPr>
                <w:rFonts w:hint="eastAsia" w:cs="宋体" w:asciiTheme="majorEastAsia" w:hAnsiTheme="majorEastAsia" w:eastAsiaTheme="majorEastAsia"/>
                <w:b/>
                <w:bCs/>
                <w:sz w:val="24"/>
              </w:rPr>
              <w:t>设备配置总清单（包括主机和各种配件或附件、试剂耗材及软件等，写明规格和数量）</w:t>
            </w:r>
          </w:p>
        </w:tc>
      </w:tr>
      <w:tr w14:paraId="1ED910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7C0AF72E">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序号</w:t>
            </w:r>
          </w:p>
        </w:tc>
        <w:tc>
          <w:tcPr>
            <w:tcW w:w="2845" w:type="dxa"/>
            <w:gridSpan w:val="3"/>
            <w:vAlign w:val="center"/>
          </w:tcPr>
          <w:p w14:paraId="1A25B347">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货物名称</w:t>
            </w:r>
          </w:p>
        </w:tc>
        <w:tc>
          <w:tcPr>
            <w:tcW w:w="850" w:type="dxa"/>
            <w:vAlign w:val="center"/>
          </w:tcPr>
          <w:p w14:paraId="5D6D09CC">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进口/国产</w:t>
            </w:r>
          </w:p>
        </w:tc>
        <w:tc>
          <w:tcPr>
            <w:tcW w:w="567" w:type="dxa"/>
            <w:gridSpan w:val="2"/>
            <w:vAlign w:val="center"/>
          </w:tcPr>
          <w:p w14:paraId="57F38DD7">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数量</w:t>
            </w:r>
          </w:p>
        </w:tc>
        <w:tc>
          <w:tcPr>
            <w:tcW w:w="567" w:type="dxa"/>
            <w:vAlign w:val="center"/>
          </w:tcPr>
          <w:p w14:paraId="04A35858">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单位</w:t>
            </w:r>
          </w:p>
        </w:tc>
        <w:tc>
          <w:tcPr>
            <w:tcW w:w="851" w:type="dxa"/>
            <w:gridSpan w:val="2"/>
            <w:vAlign w:val="center"/>
          </w:tcPr>
          <w:p w14:paraId="71D8A171">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预算单价(万元)</w:t>
            </w:r>
          </w:p>
        </w:tc>
        <w:tc>
          <w:tcPr>
            <w:tcW w:w="1134" w:type="dxa"/>
            <w:gridSpan w:val="2"/>
            <w:vAlign w:val="center"/>
          </w:tcPr>
          <w:p w14:paraId="774371EF">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预算总价(万元)</w:t>
            </w:r>
          </w:p>
        </w:tc>
        <w:tc>
          <w:tcPr>
            <w:tcW w:w="1417" w:type="dxa"/>
            <w:vAlign w:val="center"/>
          </w:tcPr>
          <w:p w14:paraId="5A2408CF">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是否需要注册证/备案证</w:t>
            </w:r>
          </w:p>
        </w:tc>
        <w:tc>
          <w:tcPr>
            <w:tcW w:w="993" w:type="dxa"/>
            <w:vAlign w:val="center"/>
          </w:tcPr>
          <w:p w14:paraId="09907D92">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是否属于消耗品</w:t>
            </w:r>
          </w:p>
        </w:tc>
        <w:tc>
          <w:tcPr>
            <w:tcW w:w="1062" w:type="dxa"/>
            <w:vAlign w:val="center"/>
          </w:tcPr>
          <w:p w14:paraId="47350CD1">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是否需要单独报价</w:t>
            </w:r>
          </w:p>
        </w:tc>
      </w:tr>
      <w:tr w14:paraId="59A617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3BA9AA43">
            <w:pPr>
              <w:jc w:val="center"/>
              <w:rPr>
                <w:rFonts w:asciiTheme="majorEastAsia" w:hAnsiTheme="majorEastAsia" w:eastAsiaTheme="majorEastAsia"/>
                <w:bCs/>
                <w:sz w:val="24"/>
                <w:szCs w:val="21"/>
              </w:rPr>
            </w:pPr>
          </w:p>
        </w:tc>
        <w:tc>
          <w:tcPr>
            <w:tcW w:w="2845" w:type="dxa"/>
            <w:gridSpan w:val="3"/>
            <w:vAlign w:val="center"/>
          </w:tcPr>
          <w:p w14:paraId="6F49A52C">
            <w:pPr>
              <w:jc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电热恒温鼓风干燥箱</w:t>
            </w:r>
          </w:p>
        </w:tc>
        <w:tc>
          <w:tcPr>
            <w:tcW w:w="850" w:type="dxa"/>
            <w:vAlign w:val="center"/>
          </w:tcPr>
          <w:p w14:paraId="09B130FC">
            <w:pPr>
              <w:jc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国产</w:t>
            </w:r>
          </w:p>
        </w:tc>
        <w:tc>
          <w:tcPr>
            <w:tcW w:w="567" w:type="dxa"/>
            <w:gridSpan w:val="2"/>
            <w:vAlign w:val="center"/>
          </w:tcPr>
          <w:p w14:paraId="7610EC2A">
            <w:pPr>
              <w:jc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2</w:t>
            </w:r>
          </w:p>
        </w:tc>
        <w:tc>
          <w:tcPr>
            <w:tcW w:w="567" w:type="dxa"/>
            <w:vAlign w:val="center"/>
          </w:tcPr>
          <w:p w14:paraId="47FBADDB">
            <w:pPr>
              <w:jc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台</w:t>
            </w:r>
          </w:p>
        </w:tc>
        <w:tc>
          <w:tcPr>
            <w:tcW w:w="851" w:type="dxa"/>
            <w:gridSpan w:val="2"/>
            <w:vAlign w:val="center"/>
          </w:tcPr>
          <w:p w14:paraId="01B848CB">
            <w:pPr>
              <w:jc w:val="center"/>
              <w:rPr>
                <w:rFonts w:hint="default" w:asciiTheme="majorEastAsia" w:hAnsiTheme="majorEastAsia" w:eastAsiaTheme="majorEastAsia"/>
                <w:bCs/>
                <w:sz w:val="24"/>
                <w:szCs w:val="21"/>
                <w:lang w:val="en-US" w:eastAsia="zh-CN"/>
              </w:rPr>
            </w:pPr>
            <w:r>
              <w:rPr>
                <w:rFonts w:hint="eastAsia" w:asciiTheme="majorEastAsia" w:hAnsiTheme="majorEastAsia" w:eastAsiaTheme="majorEastAsia"/>
                <w:bCs/>
                <w:sz w:val="24"/>
                <w:szCs w:val="21"/>
              </w:rPr>
              <w:t>0.</w:t>
            </w:r>
            <w:r>
              <w:rPr>
                <w:rFonts w:hint="eastAsia" w:asciiTheme="majorEastAsia" w:hAnsiTheme="majorEastAsia" w:eastAsiaTheme="majorEastAsia"/>
                <w:bCs/>
                <w:sz w:val="24"/>
                <w:szCs w:val="21"/>
                <w:lang w:val="en-US" w:eastAsia="zh-CN"/>
              </w:rPr>
              <w:t>38</w:t>
            </w:r>
          </w:p>
        </w:tc>
        <w:tc>
          <w:tcPr>
            <w:tcW w:w="1134" w:type="dxa"/>
            <w:gridSpan w:val="2"/>
            <w:vAlign w:val="center"/>
          </w:tcPr>
          <w:p w14:paraId="1BC3162B">
            <w:pPr>
              <w:jc w:val="center"/>
              <w:rPr>
                <w:rFonts w:hint="default" w:asciiTheme="majorEastAsia" w:hAnsiTheme="majorEastAsia" w:eastAsiaTheme="majorEastAsia"/>
                <w:bCs/>
                <w:sz w:val="24"/>
                <w:szCs w:val="21"/>
                <w:lang w:val="en-US" w:eastAsia="zh-CN"/>
              </w:rPr>
            </w:pPr>
            <w:r>
              <w:rPr>
                <w:rFonts w:hint="eastAsia" w:asciiTheme="majorEastAsia" w:hAnsiTheme="majorEastAsia" w:eastAsiaTheme="majorEastAsia"/>
                <w:bCs/>
                <w:sz w:val="24"/>
                <w:szCs w:val="21"/>
              </w:rPr>
              <w:t>0.</w:t>
            </w:r>
            <w:r>
              <w:rPr>
                <w:rFonts w:hint="eastAsia" w:asciiTheme="majorEastAsia" w:hAnsiTheme="majorEastAsia" w:eastAsiaTheme="majorEastAsia"/>
                <w:bCs/>
                <w:sz w:val="24"/>
                <w:szCs w:val="21"/>
                <w:lang w:val="en-US" w:eastAsia="zh-CN"/>
              </w:rPr>
              <w:t>76</w:t>
            </w:r>
          </w:p>
        </w:tc>
        <w:tc>
          <w:tcPr>
            <w:tcW w:w="1417" w:type="dxa"/>
            <w:vAlign w:val="center"/>
          </w:tcPr>
          <w:p w14:paraId="52939724">
            <w:pPr>
              <w:jc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否</w:t>
            </w:r>
          </w:p>
        </w:tc>
        <w:tc>
          <w:tcPr>
            <w:tcW w:w="993" w:type="dxa"/>
            <w:vAlign w:val="center"/>
          </w:tcPr>
          <w:p w14:paraId="1B6F0B07">
            <w:pPr>
              <w:jc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否</w:t>
            </w:r>
          </w:p>
        </w:tc>
        <w:tc>
          <w:tcPr>
            <w:tcW w:w="1062" w:type="dxa"/>
            <w:shd w:val="clear" w:color="auto" w:fill="auto"/>
            <w:vAlign w:val="center"/>
          </w:tcPr>
          <w:p w14:paraId="1C542513">
            <w:pPr>
              <w:jc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否</w:t>
            </w:r>
          </w:p>
        </w:tc>
      </w:tr>
      <w:tr w14:paraId="27A1B0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4D7CE54B">
            <w:pPr>
              <w:jc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1</w:t>
            </w:r>
          </w:p>
        </w:tc>
        <w:tc>
          <w:tcPr>
            <w:tcW w:w="2845" w:type="dxa"/>
            <w:gridSpan w:val="3"/>
            <w:vAlign w:val="center"/>
          </w:tcPr>
          <w:p w14:paraId="717580FB">
            <w:pPr>
              <w:jc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主机</w:t>
            </w:r>
          </w:p>
        </w:tc>
        <w:tc>
          <w:tcPr>
            <w:tcW w:w="850" w:type="dxa"/>
            <w:shd w:val="clear" w:color="auto" w:fill="auto"/>
            <w:vAlign w:val="center"/>
          </w:tcPr>
          <w:p w14:paraId="742780C6">
            <w:pPr>
              <w:jc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国产</w:t>
            </w:r>
          </w:p>
        </w:tc>
        <w:tc>
          <w:tcPr>
            <w:tcW w:w="567" w:type="dxa"/>
            <w:gridSpan w:val="2"/>
            <w:shd w:val="clear" w:color="auto" w:fill="auto"/>
            <w:vAlign w:val="center"/>
          </w:tcPr>
          <w:p w14:paraId="1DC875F8">
            <w:pPr>
              <w:jc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2</w:t>
            </w:r>
          </w:p>
        </w:tc>
        <w:tc>
          <w:tcPr>
            <w:tcW w:w="567" w:type="dxa"/>
            <w:shd w:val="clear" w:color="auto" w:fill="auto"/>
            <w:vAlign w:val="center"/>
          </w:tcPr>
          <w:p w14:paraId="587EA005">
            <w:pPr>
              <w:jc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台</w:t>
            </w:r>
          </w:p>
        </w:tc>
        <w:tc>
          <w:tcPr>
            <w:tcW w:w="851" w:type="dxa"/>
            <w:gridSpan w:val="2"/>
            <w:vAlign w:val="center"/>
          </w:tcPr>
          <w:p w14:paraId="6DFC1EE3">
            <w:pPr>
              <w:jc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w:t>
            </w:r>
          </w:p>
        </w:tc>
        <w:tc>
          <w:tcPr>
            <w:tcW w:w="1134" w:type="dxa"/>
            <w:gridSpan w:val="2"/>
            <w:vAlign w:val="center"/>
          </w:tcPr>
          <w:p w14:paraId="150C5DB1">
            <w:pPr>
              <w:jc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w:t>
            </w:r>
          </w:p>
        </w:tc>
        <w:tc>
          <w:tcPr>
            <w:tcW w:w="1417" w:type="dxa"/>
            <w:vAlign w:val="center"/>
          </w:tcPr>
          <w:p w14:paraId="02B26583">
            <w:pPr>
              <w:jc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w:t>
            </w:r>
          </w:p>
        </w:tc>
        <w:tc>
          <w:tcPr>
            <w:tcW w:w="993" w:type="dxa"/>
            <w:vAlign w:val="center"/>
          </w:tcPr>
          <w:p w14:paraId="222DC556">
            <w:pPr>
              <w:jc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w:t>
            </w:r>
          </w:p>
        </w:tc>
        <w:tc>
          <w:tcPr>
            <w:tcW w:w="1062" w:type="dxa"/>
            <w:shd w:val="clear" w:color="auto" w:fill="auto"/>
            <w:vAlign w:val="center"/>
          </w:tcPr>
          <w:p w14:paraId="18271D87">
            <w:pPr>
              <w:jc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w:t>
            </w:r>
          </w:p>
        </w:tc>
      </w:tr>
      <w:tr w14:paraId="2AD6D9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7D4D9173">
            <w:pPr>
              <w:jc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2</w:t>
            </w:r>
          </w:p>
        </w:tc>
        <w:tc>
          <w:tcPr>
            <w:tcW w:w="2845" w:type="dxa"/>
            <w:gridSpan w:val="3"/>
            <w:vAlign w:val="center"/>
          </w:tcPr>
          <w:p w14:paraId="0FEF0969">
            <w:pPr>
              <w:jc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隔板</w:t>
            </w:r>
          </w:p>
        </w:tc>
        <w:tc>
          <w:tcPr>
            <w:tcW w:w="850" w:type="dxa"/>
            <w:vAlign w:val="center"/>
          </w:tcPr>
          <w:p w14:paraId="5C2EE5FA">
            <w:pPr>
              <w:jc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国产</w:t>
            </w:r>
          </w:p>
        </w:tc>
        <w:tc>
          <w:tcPr>
            <w:tcW w:w="567" w:type="dxa"/>
            <w:gridSpan w:val="2"/>
            <w:vAlign w:val="center"/>
          </w:tcPr>
          <w:p w14:paraId="2379EAF8">
            <w:pPr>
              <w:jc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2</w:t>
            </w:r>
          </w:p>
        </w:tc>
        <w:tc>
          <w:tcPr>
            <w:tcW w:w="567" w:type="dxa"/>
            <w:vAlign w:val="center"/>
          </w:tcPr>
          <w:p w14:paraId="2ECEC5E6">
            <w:pPr>
              <w:jc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块</w:t>
            </w:r>
          </w:p>
        </w:tc>
        <w:tc>
          <w:tcPr>
            <w:tcW w:w="851" w:type="dxa"/>
            <w:gridSpan w:val="2"/>
            <w:vAlign w:val="center"/>
          </w:tcPr>
          <w:p w14:paraId="6BA1D618">
            <w:pPr>
              <w:jc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w:t>
            </w:r>
          </w:p>
        </w:tc>
        <w:tc>
          <w:tcPr>
            <w:tcW w:w="1134" w:type="dxa"/>
            <w:gridSpan w:val="2"/>
            <w:vAlign w:val="center"/>
          </w:tcPr>
          <w:p w14:paraId="548FBBC7">
            <w:pPr>
              <w:jc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w:t>
            </w:r>
          </w:p>
        </w:tc>
        <w:tc>
          <w:tcPr>
            <w:tcW w:w="1417" w:type="dxa"/>
            <w:vAlign w:val="center"/>
          </w:tcPr>
          <w:p w14:paraId="79735607">
            <w:pPr>
              <w:jc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w:t>
            </w:r>
          </w:p>
        </w:tc>
        <w:tc>
          <w:tcPr>
            <w:tcW w:w="993" w:type="dxa"/>
            <w:vAlign w:val="center"/>
          </w:tcPr>
          <w:p w14:paraId="598F3F5E">
            <w:pPr>
              <w:jc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w:t>
            </w:r>
          </w:p>
        </w:tc>
        <w:tc>
          <w:tcPr>
            <w:tcW w:w="1062" w:type="dxa"/>
            <w:shd w:val="clear" w:color="auto" w:fill="auto"/>
            <w:vAlign w:val="center"/>
          </w:tcPr>
          <w:p w14:paraId="4536B731">
            <w:pPr>
              <w:jc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w:t>
            </w:r>
          </w:p>
        </w:tc>
      </w:tr>
      <w:tr w14:paraId="526E64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234A986B">
            <w:pPr>
              <w:jc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3</w:t>
            </w:r>
          </w:p>
        </w:tc>
        <w:tc>
          <w:tcPr>
            <w:tcW w:w="2845" w:type="dxa"/>
            <w:gridSpan w:val="3"/>
            <w:vAlign w:val="center"/>
          </w:tcPr>
          <w:p w14:paraId="03F568F4">
            <w:pPr>
              <w:jc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电源线</w:t>
            </w:r>
          </w:p>
        </w:tc>
        <w:tc>
          <w:tcPr>
            <w:tcW w:w="850" w:type="dxa"/>
            <w:vAlign w:val="center"/>
          </w:tcPr>
          <w:p w14:paraId="37F17D01">
            <w:pPr>
              <w:jc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国产</w:t>
            </w:r>
          </w:p>
        </w:tc>
        <w:tc>
          <w:tcPr>
            <w:tcW w:w="567" w:type="dxa"/>
            <w:gridSpan w:val="2"/>
            <w:vAlign w:val="center"/>
          </w:tcPr>
          <w:p w14:paraId="0709C561">
            <w:pPr>
              <w:jc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2</w:t>
            </w:r>
          </w:p>
        </w:tc>
        <w:tc>
          <w:tcPr>
            <w:tcW w:w="567" w:type="dxa"/>
            <w:vAlign w:val="center"/>
          </w:tcPr>
          <w:p w14:paraId="3710F33F">
            <w:pPr>
              <w:jc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根</w:t>
            </w:r>
          </w:p>
        </w:tc>
        <w:tc>
          <w:tcPr>
            <w:tcW w:w="851" w:type="dxa"/>
            <w:gridSpan w:val="2"/>
            <w:vAlign w:val="center"/>
          </w:tcPr>
          <w:p w14:paraId="5F570B93">
            <w:pPr>
              <w:jc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w:t>
            </w:r>
          </w:p>
        </w:tc>
        <w:tc>
          <w:tcPr>
            <w:tcW w:w="1134" w:type="dxa"/>
            <w:gridSpan w:val="2"/>
            <w:vAlign w:val="center"/>
          </w:tcPr>
          <w:p w14:paraId="27F9135E">
            <w:pPr>
              <w:jc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w:t>
            </w:r>
          </w:p>
        </w:tc>
        <w:tc>
          <w:tcPr>
            <w:tcW w:w="1417" w:type="dxa"/>
            <w:vAlign w:val="center"/>
          </w:tcPr>
          <w:p w14:paraId="141F7C83">
            <w:pPr>
              <w:jc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w:t>
            </w:r>
          </w:p>
        </w:tc>
        <w:tc>
          <w:tcPr>
            <w:tcW w:w="993" w:type="dxa"/>
            <w:vAlign w:val="center"/>
          </w:tcPr>
          <w:p w14:paraId="7FF0BAC4">
            <w:pPr>
              <w:jc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w:t>
            </w:r>
          </w:p>
        </w:tc>
        <w:tc>
          <w:tcPr>
            <w:tcW w:w="1062" w:type="dxa"/>
            <w:shd w:val="clear" w:color="auto" w:fill="auto"/>
            <w:vAlign w:val="center"/>
          </w:tcPr>
          <w:p w14:paraId="53A8AA92">
            <w:pPr>
              <w:jc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w:t>
            </w:r>
          </w:p>
        </w:tc>
      </w:tr>
    </w:tbl>
    <w:p w14:paraId="56C196BC">
      <w:pPr>
        <w:spacing w:before="100" w:beforeAutospacing="1" w:after="240" w:line="276" w:lineRule="auto"/>
        <w:ind w:firstLine="480" w:firstLineChars="150"/>
        <w:rPr>
          <w:rFonts w:cs="方正小标宋简体" w:asciiTheme="majorEastAsia" w:hAnsiTheme="majorEastAsia" w:eastAsiaTheme="majorEastAsia"/>
          <w:sz w:val="32"/>
          <w:szCs w:val="32"/>
        </w:rPr>
      </w:pPr>
      <w:r>
        <w:rPr>
          <w:rFonts w:hint="eastAsia" w:cs="方正小标宋简体" w:asciiTheme="majorEastAsia" w:hAnsiTheme="majorEastAsia" w:eastAsiaTheme="majorEastAsia"/>
          <w:sz w:val="32"/>
          <w:szCs w:val="32"/>
        </w:rPr>
        <w:t>二、特殊资格要求说明</w:t>
      </w:r>
    </w:p>
    <w:p w14:paraId="419065AF">
      <w:pPr>
        <w:pStyle w:val="16"/>
        <w:ind w:left="400" w:firstLine="0" w:firstLineChars="0"/>
        <w:rPr>
          <w:rFonts w:asciiTheme="majorEastAsia" w:hAnsiTheme="majorEastAsia" w:eastAsiaTheme="majorEastAsia"/>
          <w:bCs/>
          <w:color w:val="FF0000"/>
          <w:szCs w:val="21"/>
        </w:rPr>
      </w:pPr>
      <w:r>
        <w:rPr>
          <w:rFonts w:hint="eastAsia" w:cs="宋体" w:asciiTheme="majorEastAsia" w:hAnsiTheme="majorEastAsia" w:eastAsiaTheme="majorEastAsia"/>
          <w:sz w:val="24"/>
        </w:rPr>
        <w:t>本项目属于医疗器械目录管理,需提供：</w:t>
      </w:r>
    </w:p>
    <w:p w14:paraId="4C0750A0">
      <w:pPr>
        <w:pStyle w:val="16"/>
        <w:adjustRightInd w:val="0"/>
        <w:snapToGrid w:val="0"/>
        <w:ind w:firstLine="480"/>
        <w:rPr>
          <w:rFonts w:hint="eastAsia" w:cs="宋体" w:asciiTheme="majorEastAsia" w:hAnsiTheme="majorEastAsia" w:eastAsiaTheme="majorEastAsia"/>
          <w:sz w:val="24"/>
        </w:rPr>
      </w:pPr>
      <w:r>
        <w:rPr>
          <w:rFonts w:hint="eastAsia" w:cs="宋体" w:asciiTheme="majorEastAsia" w:hAnsiTheme="majorEastAsia" w:eastAsiaTheme="majorEastAsia"/>
          <w:sz w:val="24"/>
        </w:rPr>
        <w:t>若投标供应商为所投产品的生产企业，必须提供《医疗器械生产企业许可（备案）证》且生产范围包含该产品，不在住所或者生产地址所在地销售的厂家还需提供医疗器械经营许可证/（第一类/二类）医疗器械经营备案凭证;若投标供应商为所投产品的代理商或授权供应商，必须提供《医疗器械经营企业许可(备案)证》 且经营范围包含该产品。</w:t>
      </w:r>
    </w:p>
    <w:p w14:paraId="4ECE8B6B">
      <w:pPr>
        <w:pStyle w:val="16"/>
        <w:adjustRightInd w:val="0"/>
        <w:snapToGrid w:val="0"/>
        <w:ind w:firstLine="723"/>
        <w:jc w:val="center"/>
        <w:rPr>
          <w:rFonts w:cs="方正小标宋简体" w:asciiTheme="majorEastAsia" w:hAnsiTheme="majorEastAsia" w:eastAsiaTheme="majorEastAsia"/>
          <w:b/>
          <w:sz w:val="36"/>
          <w:szCs w:val="36"/>
        </w:rPr>
      </w:pPr>
      <w:r>
        <w:rPr>
          <w:rFonts w:hint="eastAsia" w:cs="方正小标宋简体" w:asciiTheme="majorEastAsia" w:hAnsiTheme="majorEastAsia" w:eastAsiaTheme="majorEastAsia"/>
          <w:b/>
          <w:sz w:val="36"/>
          <w:szCs w:val="36"/>
        </w:rPr>
        <w:t>第二部分  技术与商务需求</w:t>
      </w:r>
    </w:p>
    <w:p w14:paraId="2BF3B93C">
      <w:pPr>
        <w:spacing w:before="240"/>
        <w:ind w:firstLine="241" w:firstLineChars="100"/>
        <w:rPr>
          <w:rFonts w:cs="方正小标宋简体" w:asciiTheme="majorEastAsia" w:hAnsiTheme="majorEastAsia" w:eastAsiaTheme="majorEastAsia"/>
          <w:sz w:val="24"/>
          <w:szCs w:val="36"/>
        </w:rPr>
      </w:pPr>
      <w:r>
        <w:rPr>
          <w:rFonts w:hint="eastAsia" w:cs="宋体" w:asciiTheme="majorEastAsia" w:hAnsiTheme="majorEastAsia" w:eastAsiaTheme="majorEastAsia"/>
          <w:b/>
          <w:bCs/>
          <w:sz w:val="24"/>
        </w:rPr>
        <w:t>说明：</w:t>
      </w:r>
      <w:r>
        <w:rPr>
          <w:rFonts w:hint="eastAsia" w:cs="宋体" w:asciiTheme="majorEastAsia" w:hAnsiTheme="majorEastAsia" w:eastAsiaTheme="majorEastAsia"/>
          <w:b/>
          <w:sz w:val="24"/>
        </w:rPr>
        <w:t>1.“★”号条款为实质性条款，必须完全满足，不满足则不予采购。</w:t>
      </w:r>
      <w:r>
        <w:rPr>
          <w:rFonts w:hint="eastAsia" w:cs="宋体" w:asciiTheme="majorEastAsia" w:hAnsiTheme="majorEastAsia" w:eastAsiaTheme="majorEastAsia"/>
          <w:sz w:val="20"/>
        </w:rPr>
        <w:t>（核心技术要求（以</w:t>
      </w:r>
      <w:r>
        <w:rPr>
          <w:rFonts w:hint="eastAsia" w:cs="宋体" w:asciiTheme="majorEastAsia" w:hAnsiTheme="majorEastAsia" w:eastAsiaTheme="majorEastAsia"/>
          <w:sz w:val="20"/>
          <w:szCs w:val="20"/>
        </w:rPr>
        <w:t>★</w:t>
      </w:r>
      <w:r>
        <w:rPr>
          <w:rFonts w:hint="eastAsia" w:cs="宋体" w:asciiTheme="majorEastAsia" w:hAnsiTheme="majorEastAsia" w:eastAsiaTheme="majorEastAsia"/>
          <w:sz w:val="20"/>
        </w:rPr>
        <w:t>号标注）为技术条款实质性要求不允许负偏离;否则将被否决。其数量≤5条，且必须有不少于3个品牌满足，并在第四部分作出承诺。）</w:t>
      </w:r>
    </w:p>
    <w:p w14:paraId="1A4D9830">
      <w:pPr>
        <w:ind w:firstLine="360" w:firstLineChars="100"/>
        <w:rPr>
          <w:rFonts w:cs="宋体" w:asciiTheme="majorEastAsia" w:hAnsiTheme="majorEastAsia" w:eastAsiaTheme="majorEastAsia"/>
          <w:bCs/>
          <w:sz w:val="20"/>
          <w:szCs w:val="20"/>
        </w:rPr>
      </w:pPr>
      <w:r>
        <w:rPr>
          <w:rFonts w:hint="eastAsia" w:cs="方正小标宋简体" w:asciiTheme="majorEastAsia" w:hAnsiTheme="majorEastAsia" w:eastAsiaTheme="majorEastAsia"/>
          <w:sz w:val="36"/>
          <w:szCs w:val="36"/>
        </w:rPr>
        <w:t xml:space="preserve">   </w:t>
      </w:r>
      <w:r>
        <w:rPr>
          <w:rFonts w:hint="eastAsia" w:cs="宋体" w:asciiTheme="majorEastAsia" w:hAnsiTheme="majorEastAsia" w:eastAsiaTheme="majorEastAsia"/>
          <w:b/>
          <w:sz w:val="24"/>
        </w:rPr>
        <w:t xml:space="preserve"> 2.“▲”</w:t>
      </w:r>
      <w:r>
        <w:rPr>
          <w:rFonts w:hint="eastAsia" w:cs="宋体" w:asciiTheme="majorEastAsia" w:hAnsiTheme="majorEastAsia" w:eastAsiaTheme="majorEastAsia"/>
          <w:b/>
          <w:bCs/>
          <w:sz w:val="24"/>
        </w:rPr>
        <w:t>号条款为重要技术参数，需逐一确定是否满足。</w:t>
      </w:r>
      <w:r>
        <w:rPr>
          <w:rFonts w:hint="eastAsia" w:cs="宋体" w:asciiTheme="majorEastAsia" w:hAnsiTheme="majorEastAsia" w:eastAsiaTheme="majorEastAsia"/>
          <w:bCs/>
          <w:sz w:val="20"/>
          <w:szCs w:val="20"/>
        </w:rPr>
        <w:t>（</w:t>
      </w:r>
      <w:r>
        <w:rPr>
          <w:rFonts w:hint="eastAsia" w:cs="宋体" w:asciiTheme="majorEastAsia" w:hAnsiTheme="majorEastAsia" w:eastAsiaTheme="majorEastAsia"/>
          <w:sz w:val="20"/>
          <w:szCs w:val="20"/>
        </w:rPr>
        <w:t>重要技术要求（以▲号标注）数量≤全部技术要求的10%。</w:t>
      </w:r>
      <w:r>
        <w:rPr>
          <w:rFonts w:hint="eastAsia" w:cs="宋体" w:asciiTheme="majorEastAsia" w:hAnsiTheme="majorEastAsia" w:eastAsiaTheme="majorEastAsia"/>
          <w:bCs/>
          <w:sz w:val="20"/>
          <w:szCs w:val="20"/>
        </w:rPr>
        <w:t>）</w:t>
      </w:r>
    </w:p>
    <w:p w14:paraId="7A5D88B0">
      <w:pPr>
        <w:ind w:firstLine="201" w:firstLineChars="100"/>
        <w:rPr>
          <w:rFonts w:cs="方正小标宋简体" w:asciiTheme="majorEastAsia" w:hAnsiTheme="majorEastAsia" w:eastAsiaTheme="majorEastAsia"/>
          <w:b/>
          <w:sz w:val="20"/>
          <w:szCs w:val="20"/>
        </w:rPr>
      </w:pPr>
      <w:r>
        <w:rPr>
          <w:rFonts w:hint="eastAsia" w:cs="方正小标宋简体" w:asciiTheme="majorEastAsia" w:hAnsiTheme="majorEastAsia" w:eastAsiaTheme="majorEastAsia"/>
          <w:b/>
          <w:sz w:val="20"/>
          <w:szCs w:val="20"/>
        </w:rPr>
        <w:t>“★”号条款:所投产品如纳入医疗器械管理，投标供应商必须提供所投产品的《医疗器械注册(备案)证》的扫描件。(如有效期不足6个月的，需提供审批部门的回执。)</w:t>
      </w:r>
    </w:p>
    <w:tbl>
      <w:tblPr>
        <w:tblStyle w:val="9"/>
        <w:tblW w:w="100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1055"/>
        <w:gridCol w:w="205"/>
        <w:gridCol w:w="7239"/>
        <w:gridCol w:w="817"/>
      </w:tblGrid>
      <w:tr w14:paraId="5DB5BE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209" w:type="dxa"/>
            <w:gridSpan w:val="4"/>
            <w:vAlign w:val="center"/>
          </w:tcPr>
          <w:p w14:paraId="5F946049">
            <w:pPr>
              <w:adjustRightInd w:val="0"/>
              <w:snapToGrid w:val="0"/>
              <w:rPr>
                <w:rFonts w:asciiTheme="majorEastAsia" w:hAnsiTheme="majorEastAsia" w:eastAsiaTheme="majorEastAsia"/>
                <w:b/>
                <w:sz w:val="28"/>
                <w:szCs w:val="21"/>
              </w:rPr>
            </w:pPr>
            <w:r>
              <w:rPr>
                <w:rFonts w:hint="eastAsia" w:asciiTheme="majorEastAsia" w:hAnsiTheme="majorEastAsia" w:eastAsiaTheme="majorEastAsia"/>
                <w:b/>
                <w:sz w:val="28"/>
                <w:szCs w:val="21"/>
              </w:rPr>
              <w:t>一、技术部分</w:t>
            </w:r>
          </w:p>
        </w:tc>
        <w:tc>
          <w:tcPr>
            <w:tcW w:w="817" w:type="dxa"/>
            <w:vAlign w:val="center"/>
          </w:tcPr>
          <w:p w14:paraId="1311EA1B">
            <w:pPr>
              <w:adjustRightInd w:val="0"/>
              <w:snapToGrid w:val="0"/>
              <w:jc w:val="center"/>
              <w:rPr>
                <w:rFonts w:asciiTheme="majorEastAsia" w:hAnsiTheme="majorEastAsia" w:eastAsiaTheme="majorEastAsia"/>
                <w:b/>
                <w:sz w:val="24"/>
                <w:szCs w:val="21"/>
              </w:rPr>
            </w:pPr>
          </w:p>
        </w:tc>
      </w:tr>
      <w:tr w14:paraId="6CC42D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Align w:val="center"/>
          </w:tcPr>
          <w:p w14:paraId="1541454D">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序号</w:t>
            </w:r>
          </w:p>
        </w:tc>
        <w:tc>
          <w:tcPr>
            <w:tcW w:w="1260" w:type="dxa"/>
            <w:gridSpan w:val="2"/>
            <w:vAlign w:val="center"/>
          </w:tcPr>
          <w:p w14:paraId="118EADCD">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货物名称</w:t>
            </w:r>
          </w:p>
        </w:tc>
        <w:tc>
          <w:tcPr>
            <w:tcW w:w="7239" w:type="dxa"/>
            <w:vAlign w:val="center"/>
          </w:tcPr>
          <w:p w14:paraId="3C1089BB">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技术要求</w:t>
            </w:r>
          </w:p>
        </w:tc>
        <w:tc>
          <w:tcPr>
            <w:tcW w:w="817" w:type="dxa"/>
            <w:vAlign w:val="center"/>
          </w:tcPr>
          <w:p w14:paraId="4429FDC6">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标注</w:t>
            </w:r>
          </w:p>
        </w:tc>
      </w:tr>
      <w:tr w14:paraId="052630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restart"/>
          </w:tcPr>
          <w:p w14:paraId="087EC9C6">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1</w:t>
            </w:r>
          </w:p>
        </w:tc>
        <w:tc>
          <w:tcPr>
            <w:tcW w:w="1260" w:type="dxa"/>
            <w:gridSpan w:val="2"/>
            <w:vMerge w:val="restart"/>
          </w:tcPr>
          <w:p w14:paraId="3E0EE5B8">
            <w:pPr>
              <w:adjustRightInd w:val="0"/>
              <w:snapToGrid w:val="0"/>
              <w:rPr>
                <w:rFonts w:asciiTheme="majorEastAsia" w:hAnsiTheme="majorEastAsia" w:eastAsiaTheme="majorEastAsia"/>
                <w:b/>
                <w:sz w:val="24"/>
                <w:szCs w:val="21"/>
              </w:rPr>
            </w:pPr>
            <w:r>
              <w:rPr>
                <w:rFonts w:asciiTheme="majorEastAsia" w:hAnsiTheme="majorEastAsia" w:eastAsiaTheme="majorEastAsia"/>
                <w:b/>
                <w:sz w:val="24"/>
                <w:szCs w:val="21"/>
              </w:rPr>
              <w:t>电热恒温鼓风干燥箱</w:t>
            </w:r>
          </w:p>
        </w:tc>
        <w:tc>
          <w:tcPr>
            <w:tcW w:w="7239" w:type="dxa"/>
          </w:tcPr>
          <w:p w14:paraId="60BEF3FE">
            <w:pPr>
              <w:spacing w:line="276" w:lineRule="auto"/>
              <w:rPr>
                <w:rFonts w:asciiTheme="majorEastAsia" w:hAnsiTheme="majorEastAsia" w:eastAsiaTheme="majorEastAsia"/>
                <w:b/>
                <w:sz w:val="24"/>
                <w:szCs w:val="21"/>
              </w:rPr>
            </w:pPr>
            <w:r>
              <w:rPr>
                <w:rFonts w:hint="eastAsia"/>
              </w:rPr>
              <w:t>1、控温范围：RT+10-200℃</w:t>
            </w:r>
          </w:p>
        </w:tc>
        <w:tc>
          <w:tcPr>
            <w:tcW w:w="817" w:type="dxa"/>
          </w:tcPr>
          <w:p w14:paraId="7C0A15E4">
            <w:pPr>
              <w:adjustRightInd w:val="0"/>
              <w:snapToGrid w:val="0"/>
              <w:rPr>
                <w:rFonts w:asciiTheme="majorEastAsia" w:hAnsiTheme="majorEastAsia" w:eastAsiaTheme="majorEastAsia"/>
                <w:b/>
                <w:sz w:val="24"/>
                <w:szCs w:val="21"/>
              </w:rPr>
            </w:pPr>
          </w:p>
        </w:tc>
      </w:tr>
      <w:tr w14:paraId="058263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0A4059A7">
            <w:pPr>
              <w:adjustRightInd w:val="0"/>
              <w:snapToGrid w:val="0"/>
              <w:rPr>
                <w:rFonts w:asciiTheme="majorEastAsia" w:hAnsiTheme="majorEastAsia" w:eastAsiaTheme="majorEastAsia"/>
                <w:b/>
                <w:sz w:val="24"/>
                <w:szCs w:val="21"/>
              </w:rPr>
            </w:pPr>
          </w:p>
        </w:tc>
        <w:tc>
          <w:tcPr>
            <w:tcW w:w="1260" w:type="dxa"/>
            <w:gridSpan w:val="2"/>
            <w:vMerge w:val="continue"/>
          </w:tcPr>
          <w:p w14:paraId="627037E7">
            <w:pPr>
              <w:adjustRightInd w:val="0"/>
              <w:snapToGrid w:val="0"/>
              <w:rPr>
                <w:rFonts w:asciiTheme="majorEastAsia" w:hAnsiTheme="majorEastAsia" w:eastAsiaTheme="majorEastAsia"/>
                <w:b/>
                <w:sz w:val="24"/>
                <w:szCs w:val="21"/>
              </w:rPr>
            </w:pPr>
          </w:p>
        </w:tc>
        <w:tc>
          <w:tcPr>
            <w:tcW w:w="7239" w:type="dxa"/>
            <w:vAlign w:val="center"/>
          </w:tcPr>
          <w:p w14:paraId="309D5F47">
            <w:pPr>
              <w:widowControl/>
              <w:textAlignment w:val="center"/>
              <w:rPr>
                <w:rFonts w:ascii="宋体" w:hAnsi="宋体" w:cs="宋体"/>
                <w:color w:val="000000" w:themeColor="text1"/>
                <w:szCs w:val="21"/>
                <w14:textFill>
                  <w14:solidFill>
                    <w14:schemeClr w14:val="tx1"/>
                  </w14:solidFill>
                </w14:textFill>
              </w:rPr>
            </w:pPr>
            <w:r>
              <w:rPr>
                <w:rFonts w:hint="eastAsia"/>
              </w:rPr>
              <w:t>2、控温精度：</w:t>
            </w:r>
            <w:r>
              <w:rPr>
                <w:rFonts w:hint="eastAsia"/>
                <w:color w:val="FF0000"/>
              </w:rPr>
              <w:t>0.1℃-0.2℃</w:t>
            </w:r>
          </w:p>
        </w:tc>
        <w:tc>
          <w:tcPr>
            <w:tcW w:w="817" w:type="dxa"/>
          </w:tcPr>
          <w:p w14:paraId="1C5E59D4">
            <w:pPr>
              <w:adjustRightInd w:val="0"/>
              <w:snapToGrid w:val="0"/>
              <w:rPr>
                <w:rFonts w:asciiTheme="majorEastAsia" w:hAnsiTheme="majorEastAsia" w:eastAsiaTheme="majorEastAsia"/>
                <w:b/>
                <w:sz w:val="24"/>
                <w:szCs w:val="21"/>
              </w:rPr>
            </w:pPr>
          </w:p>
        </w:tc>
      </w:tr>
      <w:tr w14:paraId="69FC83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06034A9E">
            <w:pPr>
              <w:adjustRightInd w:val="0"/>
              <w:snapToGrid w:val="0"/>
              <w:rPr>
                <w:rFonts w:asciiTheme="majorEastAsia" w:hAnsiTheme="majorEastAsia" w:eastAsiaTheme="majorEastAsia"/>
                <w:b/>
                <w:sz w:val="24"/>
                <w:szCs w:val="21"/>
              </w:rPr>
            </w:pPr>
          </w:p>
        </w:tc>
        <w:tc>
          <w:tcPr>
            <w:tcW w:w="1260" w:type="dxa"/>
            <w:gridSpan w:val="2"/>
            <w:vMerge w:val="continue"/>
          </w:tcPr>
          <w:p w14:paraId="38628D5A">
            <w:pPr>
              <w:adjustRightInd w:val="0"/>
              <w:snapToGrid w:val="0"/>
              <w:rPr>
                <w:rFonts w:asciiTheme="majorEastAsia" w:hAnsiTheme="majorEastAsia" w:eastAsiaTheme="majorEastAsia"/>
                <w:b/>
                <w:sz w:val="24"/>
                <w:szCs w:val="21"/>
              </w:rPr>
            </w:pPr>
          </w:p>
        </w:tc>
        <w:tc>
          <w:tcPr>
            <w:tcW w:w="7239" w:type="dxa"/>
            <w:vAlign w:val="center"/>
          </w:tcPr>
          <w:p w14:paraId="30B2438E">
            <w:pPr>
              <w:widowControl/>
              <w:jc w:val="left"/>
              <w:textAlignment w:val="center"/>
              <w:rPr>
                <w:rFonts w:ascii="宋体" w:hAnsi="宋体" w:cs="宋体"/>
                <w:color w:val="000000" w:themeColor="text1"/>
                <w:szCs w:val="21"/>
                <w14:textFill>
                  <w14:solidFill>
                    <w14:schemeClr w14:val="tx1"/>
                  </w14:solidFill>
                </w14:textFill>
              </w:rPr>
            </w:pPr>
            <w:r>
              <w:rPr>
                <w:rFonts w:hint="eastAsia"/>
              </w:rPr>
              <w:t>3、温度波动：±1℃</w:t>
            </w:r>
          </w:p>
        </w:tc>
        <w:tc>
          <w:tcPr>
            <w:tcW w:w="817" w:type="dxa"/>
          </w:tcPr>
          <w:p w14:paraId="1575A895">
            <w:pPr>
              <w:adjustRightInd w:val="0"/>
              <w:snapToGrid w:val="0"/>
              <w:rPr>
                <w:rFonts w:asciiTheme="majorEastAsia" w:hAnsiTheme="majorEastAsia" w:eastAsiaTheme="majorEastAsia"/>
                <w:b/>
                <w:sz w:val="24"/>
                <w:szCs w:val="21"/>
              </w:rPr>
            </w:pPr>
          </w:p>
        </w:tc>
      </w:tr>
      <w:tr w14:paraId="493D94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795EEE6C">
            <w:pPr>
              <w:adjustRightInd w:val="0"/>
              <w:snapToGrid w:val="0"/>
              <w:rPr>
                <w:rFonts w:asciiTheme="majorEastAsia" w:hAnsiTheme="majorEastAsia" w:eastAsiaTheme="majorEastAsia"/>
                <w:b/>
                <w:sz w:val="24"/>
                <w:szCs w:val="21"/>
              </w:rPr>
            </w:pPr>
          </w:p>
        </w:tc>
        <w:tc>
          <w:tcPr>
            <w:tcW w:w="1260" w:type="dxa"/>
            <w:gridSpan w:val="2"/>
            <w:vMerge w:val="continue"/>
          </w:tcPr>
          <w:p w14:paraId="6ED7DC69">
            <w:pPr>
              <w:adjustRightInd w:val="0"/>
              <w:snapToGrid w:val="0"/>
              <w:rPr>
                <w:rFonts w:asciiTheme="majorEastAsia" w:hAnsiTheme="majorEastAsia" w:eastAsiaTheme="majorEastAsia"/>
                <w:b/>
                <w:sz w:val="24"/>
                <w:szCs w:val="21"/>
              </w:rPr>
            </w:pPr>
          </w:p>
        </w:tc>
        <w:tc>
          <w:tcPr>
            <w:tcW w:w="7239" w:type="dxa"/>
            <w:vAlign w:val="center"/>
          </w:tcPr>
          <w:p w14:paraId="4100CDF2">
            <w:pPr>
              <w:widowControl/>
              <w:jc w:val="left"/>
              <w:textAlignment w:val="center"/>
              <w:rPr>
                <w:rFonts w:ascii="宋体" w:hAnsi="宋体" w:cs="宋体"/>
                <w:color w:val="000000" w:themeColor="text1"/>
                <w:szCs w:val="21"/>
                <w14:textFill>
                  <w14:solidFill>
                    <w14:schemeClr w14:val="tx1"/>
                  </w14:solidFill>
                </w14:textFill>
              </w:rPr>
            </w:pPr>
            <w:r>
              <w:rPr>
                <w:rFonts w:hint="eastAsia"/>
              </w:rPr>
              <w:t>4、工作室尺寸：420×350×350mm</w:t>
            </w:r>
            <w:r>
              <w:rPr>
                <w:rFonts w:hint="eastAsia"/>
                <w:color w:val="FF0000"/>
              </w:rPr>
              <w:t>±30mm</w:t>
            </w:r>
          </w:p>
        </w:tc>
        <w:tc>
          <w:tcPr>
            <w:tcW w:w="817" w:type="dxa"/>
          </w:tcPr>
          <w:p w14:paraId="4CA0BEA1">
            <w:pPr>
              <w:adjustRightInd w:val="0"/>
              <w:snapToGrid w:val="0"/>
              <w:rPr>
                <w:rFonts w:asciiTheme="majorEastAsia" w:hAnsiTheme="majorEastAsia" w:eastAsiaTheme="majorEastAsia"/>
                <w:b/>
                <w:sz w:val="24"/>
                <w:szCs w:val="21"/>
              </w:rPr>
            </w:pPr>
          </w:p>
        </w:tc>
      </w:tr>
      <w:tr w14:paraId="2831CC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6BD3FBC8">
            <w:pPr>
              <w:adjustRightInd w:val="0"/>
              <w:snapToGrid w:val="0"/>
              <w:rPr>
                <w:rFonts w:asciiTheme="majorEastAsia" w:hAnsiTheme="majorEastAsia" w:eastAsiaTheme="majorEastAsia"/>
                <w:b/>
                <w:sz w:val="24"/>
                <w:szCs w:val="21"/>
              </w:rPr>
            </w:pPr>
          </w:p>
        </w:tc>
        <w:tc>
          <w:tcPr>
            <w:tcW w:w="1260" w:type="dxa"/>
            <w:gridSpan w:val="2"/>
            <w:vMerge w:val="continue"/>
          </w:tcPr>
          <w:p w14:paraId="5EE840C6">
            <w:pPr>
              <w:adjustRightInd w:val="0"/>
              <w:snapToGrid w:val="0"/>
              <w:rPr>
                <w:rFonts w:asciiTheme="majorEastAsia" w:hAnsiTheme="majorEastAsia" w:eastAsiaTheme="majorEastAsia"/>
                <w:b/>
                <w:sz w:val="24"/>
                <w:szCs w:val="21"/>
              </w:rPr>
            </w:pPr>
          </w:p>
        </w:tc>
        <w:tc>
          <w:tcPr>
            <w:tcW w:w="7239" w:type="dxa"/>
            <w:vAlign w:val="center"/>
          </w:tcPr>
          <w:p w14:paraId="5420F4ED">
            <w:pPr>
              <w:widowControl/>
              <w:jc w:val="left"/>
              <w:textAlignment w:val="center"/>
              <w:rPr>
                <w:rFonts w:ascii="宋体" w:hAnsi="宋体" w:cs="宋体"/>
                <w:b/>
                <w:color w:val="000000"/>
                <w:szCs w:val="21"/>
              </w:rPr>
            </w:pPr>
            <w:r>
              <w:rPr>
                <w:rFonts w:hint="eastAsia"/>
              </w:rPr>
              <w:t>5、外形尺寸：716×580×520mm</w:t>
            </w:r>
            <w:r>
              <w:rPr>
                <w:rFonts w:hint="eastAsia"/>
                <w:color w:val="FF0000"/>
              </w:rPr>
              <w:t>±30mm</w:t>
            </w:r>
          </w:p>
        </w:tc>
        <w:tc>
          <w:tcPr>
            <w:tcW w:w="817" w:type="dxa"/>
          </w:tcPr>
          <w:p w14:paraId="6E404EA5">
            <w:pPr>
              <w:adjustRightInd w:val="0"/>
              <w:snapToGrid w:val="0"/>
              <w:rPr>
                <w:rFonts w:asciiTheme="majorEastAsia" w:hAnsiTheme="majorEastAsia" w:eastAsiaTheme="majorEastAsia"/>
                <w:b/>
                <w:sz w:val="24"/>
                <w:szCs w:val="21"/>
              </w:rPr>
            </w:pPr>
          </w:p>
        </w:tc>
      </w:tr>
      <w:tr w14:paraId="0F57CE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390C4ED4">
            <w:pPr>
              <w:adjustRightInd w:val="0"/>
              <w:snapToGrid w:val="0"/>
              <w:rPr>
                <w:rFonts w:asciiTheme="majorEastAsia" w:hAnsiTheme="majorEastAsia" w:eastAsiaTheme="majorEastAsia"/>
                <w:b/>
                <w:sz w:val="24"/>
                <w:szCs w:val="21"/>
              </w:rPr>
            </w:pPr>
          </w:p>
        </w:tc>
        <w:tc>
          <w:tcPr>
            <w:tcW w:w="1260" w:type="dxa"/>
            <w:gridSpan w:val="2"/>
            <w:vMerge w:val="continue"/>
          </w:tcPr>
          <w:p w14:paraId="5A99F4C8">
            <w:pPr>
              <w:adjustRightInd w:val="0"/>
              <w:snapToGrid w:val="0"/>
              <w:rPr>
                <w:rFonts w:asciiTheme="majorEastAsia" w:hAnsiTheme="majorEastAsia" w:eastAsiaTheme="majorEastAsia"/>
                <w:b/>
                <w:sz w:val="24"/>
                <w:szCs w:val="21"/>
              </w:rPr>
            </w:pPr>
          </w:p>
        </w:tc>
        <w:tc>
          <w:tcPr>
            <w:tcW w:w="7239" w:type="dxa"/>
            <w:vAlign w:val="center"/>
          </w:tcPr>
          <w:p w14:paraId="1927FF70">
            <w:pPr>
              <w:widowControl/>
              <w:jc w:val="left"/>
              <w:textAlignment w:val="center"/>
              <w:rPr>
                <w:rFonts w:ascii="宋体" w:hAnsi="宋体" w:cs="宋体"/>
                <w:color w:val="000000"/>
                <w:szCs w:val="21"/>
              </w:rPr>
            </w:pPr>
            <w:r>
              <w:rPr>
                <w:rFonts w:hint="eastAsia"/>
              </w:rPr>
              <w:t>6、消耗功率：</w:t>
            </w:r>
            <w:r>
              <w:rPr>
                <w:rFonts w:hint="eastAsia"/>
                <w:color w:val="FF0000"/>
              </w:rPr>
              <w:t>≤1100</w:t>
            </w:r>
            <w:r>
              <w:rPr>
                <w:rFonts w:hint="eastAsia"/>
              </w:rPr>
              <w:t>W</w:t>
            </w:r>
          </w:p>
        </w:tc>
        <w:tc>
          <w:tcPr>
            <w:tcW w:w="817" w:type="dxa"/>
          </w:tcPr>
          <w:p w14:paraId="15205083">
            <w:pPr>
              <w:adjustRightInd w:val="0"/>
              <w:snapToGrid w:val="0"/>
              <w:rPr>
                <w:rFonts w:asciiTheme="majorEastAsia" w:hAnsiTheme="majorEastAsia" w:eastAsiaTheme="majorEastAsia"/>
                <w:b/>
                <w:sz w:val="24"/>
                <w:szCs w:val="21"/>
              </w:rPr>
            </w:pPr>
          </w:p>
        </w:tc>
      </w:tr>
      <w:tr w14:paraId="09D1D2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48F2BE84">
            <w:pPr>
              <w:adjustRightInd w:val="0"/>
              <w:snapToGrid w:val="0"/>
              <w:rPr>
                <w:rFonts w:asciiTheme="majorEastAsia" w:hAnsiTheme="majorEastAsia" w:eastAsiaTheme="majorEastAsia"/>
                <w:b/>
                <w:sz w:val="24"/>
                <w:szCs w:val="21"/>
              </w:rPr>
            </w:pPr>
          </w:p>
        </w:tc>
        <w:tc>
          <w:tcPr>
            <w:tcW w:w="1260" w:type="dxa"/>
            <w:gridSpan w:val="2"/>
            <w:vMerge w:val="continue"/>
          </w:tcPr>
          <w:p w14:paraId="3FB4FF6E">
            <w:pPr>
              <w:adjustRightInd w:val="0"/>
              <w:snapToGrid w:val="0"/>
              <w:rPr>
                <w:rFonts w:asciiTheme="majorEastAsia" w:hAnsiTheme="majorEastAsia" w:eastAsiaTheme="majorEastAsia"/>
                <w:b/>
                <w:sz w:val="24"/>
                <w:szCs w:val="21"/>
              </w:rPr>
            </w:pPr>
          </w:p>
        </w:tc>
        <w:tc>
          <w:tcPr>
            <w:tcW w:w="7239" w:type="dxa"/>
            <w:vAlign w:val="center"/>
          </w:tcPr>
          <w:p w14:paraId="02BFD004">
            <w:pPr>
              <w:widowControl/>
              <w:jc w:val="left"/>
              <w:textAlignment w:val="center"/>
              <w:rPr>
                <w:rFonts w:ascii="宋体" w:hAnsi="宋体" w:cs="宋体"/>
                <w:color w:val="000000"/>
                <w:szCs w:val="21"/>
              </w:rPr>
            </w:pPr>
            <w:r>
              <w:rPr>
                <w:rFonts w:hint="eastAsia"/>
              </w:rPr>
              <w:t>7、载物托盘：2块</w:t>
            </w:r>
          </w:p>
        </w:tc>
        <w:tc>
          <w:tcPr>
            <w:tcW w:w="817" w:type="dxa"/>
          </w:tcPr>
          <w:p w14:paraId="324933AC">
            <w:pPr>
              <w:adjustRightInd w:val="0"/>
              <w:snapToGrid w:val="0"/>
              <w:rPr>
                <w:rFonts w:asciiTheme="majorEastAsia" w:hAnsiTheme="majorEastAsia" w:eastAsiaTheme="majorEastAsia"/>
                <w:b/>
                <w:sz w:val="24"/>
                <w:szCs w:val="21"/>
              </w:rPr>
            </w:pPr>
          </w:p>
        </w:tc>
      </w:tr>
      <w:tr w14:paraId="09FB8E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52984006">
            <w:pPr>
              <w:adjustRightInd w:val="0"/>
              <w:snapToGrid w:val="0"/>
              <w:rPr>
                <w:rFonts w:asciiTheme="majorEastAsia" w:hAnsiTheme="majorEastAsia" w:eastAsiaTheme="majorEastAsia"/>
                <w:b/>
                <w:sz w:val="24"/>
                <w:szCs w:val="21"/>
              </w:rPr>
            </w:pPr>
          </w:p>
        </w:tc>
        <w:tc>
          <w:tcPr>
            <w:tcW w:w="1260" w:type="dxa"/>
            <w:gridSpan w:val="2"/>
            <w:vMerge w:val="continue"/>
          </w:tcPr>
          <w:p w14:paraId="4FFE7E32">
            <w:pPr>
              <w:adjustRightInd w:val="0"/>
              <w:snapToGrid w:val="0"/>
              <w:rPr>
                <w:rFonts w:asciiTheme="majorEastAsia" w:hAnsiTheme="majorEastAsia" w:eastAsiaTheme="majorEastAsia"/>
                <w:b/>
                <w:sz w:val="24"/>
                <w:szCs w:val="21"/>
              </w:rPr>
            </w:pPr>
          </w:p>
        </w:tc>
        <w:tc>
          <w:tcPr>
            <w:tcW w:w="7239" w:type="dxa"/>
          </w:tcPr>
          <w:p w14:paraId="7D3863DF">
            <w:pPr>
              <w:adjustRightInd w:val="0"/>
              <w:snapToGrid w:val="0"/>
              <w:rPr>
                <w:rFonts w:asciiTheme="majorEastAsia" w:hAnsiTheme="majorEastAsia" w:eastAsiaTheme="majorEastAsia"/>
                <w:b/>
                <w:sz w:val="24"/>
                <w:szCs w:val="21"/>
              </w:rPr>
            </w:pPr>
            <w:r>
              <w:rPr>
                <w:rFonts w:hint="eastAsia"/>
              </w:rPr>
              <w:t>8、跟踪报警：+10℃</w:t>
            </w:r>
          </w:p>
        </w:tc>
        <w:tc>
          <w:tcPr>
            <w:tcW w:w="817" w:type="dxa"/>
          </w:tcPr>
          <w:p w14:paraId="7C9800E8">
            <w:pPr>
              <w:adjustRightInd w:val="0"/>
              <w:snapToGrid w:val="0"/>
              <w:rPr>
                <w:rFonts w:asciiTheme="majorEastAsia" w:hAnsiTheme="majorEastAsia" w:eastAsiaTheme="majorEastAsia"/>
                <w:b/>
                <w:sz w:val="24"/>
                <w:szCs w:val="21"/>
              </w:rPr>
            </w:pPr>
          </w:p>
        </w:tc>
      </w:tr>
      <w:tr w14:paraId="7A6277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05D33A34">
            <w:pPr>
              <w:adjustRightInd w:val="0"/>
              <w:snapToGrid w:val="0"/>
              <w:rPr>
                <w:rFonts w:asciiTheme="majorEastAsia" w:hAnsiTheme="majorEastAsia" w:eastAsiaTheme="majorEastAsia"/>
                <w:b/>
                <w:sz w:val="24"/>
                <w:szCs w:val="21"/>
              </w:rPr>
            </w:pPr>
          </w:p>
        </w:tc>
        <w:tc>
          <w:tcPr>
            <w:tcW w:w="1260" w:type="dxa"/>
            <w:gridSpan w:val="2"/>
            <w:vMerge w:val="continue"/>
          </w:tcPr>
          <w:p w14:paraId="504907FB">
            <w:pPr>
              <w:adjustRightInd w:val="0"/>
              <w:snapToGrid w:val="0"/>
              <w:rPr>
                <w:rFonts w:asciiTheme="majorEastAsia" w:hAnsiTheme="majorEastAsia" w:eastAsiaTheme="majorEastAsia"/>
                <w:b/>
                <w:sz w:val="24"/>
                <w:szCs w:val="21"/>
              </w:rPr>
            </w:pPr>
          </w:p>
        </w:tc>
        <w:tc>
          <w:tcPr>
            <w:tcW w:w="7239" w:type="dxa"/>
          </w:tcPr>
          <w:p w14:paraId="11320A60">
            <w:pPr>
              <w:adjustRightInd w:val="0"/>
              <w:snapToGrid w:val="0"/>
              <w:rPr>
                <w:rFonts w:asciiTheme="majorEastAsia" w:hAnsiTheme="majorEastAsia" w:eastAsiaTheme="majorEastAsia"/>
                <w:b/>
                <w:sz w:val="24"/>
                <w:szCs w:val="21"/>
              </w:rPr>
            </w:pPr>
            <w:r>
              <w:rPr>
                <w:rFonts w:hint="eastAsia"/>
              </w:rPr>
              <w:t>9、定时范围：1-9999min</w:t>
            </w:r>
            <w:r>
              <w:rPr>
                <w:rFonts w:hint="eastAsia"/>
                <w:lang w:val="en-US" w:eastAsia="zh-CN"/>
              </w:rPr>
              <w:t>（涵盖此范围即视为符合）</w:t>
            </w:r>
          </w:p>
        </w:tc>
        <w:tc>
          <w:tcPr>
            <w:tcW w:w="817" w:type="dxa"/>
          </w:tcPr>
          <w:p w14:paraId="7C65B795">
            <w:pPr>
              <w:adjustRightInd w:val="0"/>
              <w:snapToGrid w:val="0"/>
              <w:rPr>
                <w:rFonts w:asciiTheme="majorEastAsia" w:hAnsiTheme="majorEastAsia" w:eastAsiaTheme="majorEastAsia"/>
                <w:b/>
                <w:sz w:val="24"/>
                <w:szCs w:val="21"/>
              </w:rPr>
            </w:pPr>
          </w:p>
        </w:tc>
      </w:tr>
      <w:tr w14:paraId="65F9E1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026" w:type="dxa"/>
            <w:gridSpan w:val="5"/>
          </w:tcPr>
          <w:p w14:paraId="296D29B7">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8"/>
                <w:szCs w:val="21"/>
              </w:rPr>
              <w:t>二、</w:t>
            </w:r>
            <w:r>
              <w:rPr>
                <w:rFonts w:hint="eastAsia" w:cs="宋体" w:asciiTheme="majorEastAsia" w:hAnsiTheme="majorEastAsia" w:eastAsiaTheme="majorEastAsia"/>
                <w:sz w:val="24"/>
              </w:rPr>
              <w:t>★</w:t>
            </w:r>
            <w:r>
              <w:rPr>
                <w:rFonts w:hint="eastAsia" w:asciiTheme="majorEastAsia" w:hAnsiTheme="majorEastAsia" w:eastAsiaTheme="majorEastAsia"/>
                <w:b/>
                <w:sz w:val="28"/>
                <w:szCs w:val="21"/>
              </w:rPr>
              <w:t>商务需求</w:t>
            </w:r>
          </w:p>
        </w:tc>
      </w:tr>
      <w:tr w14:paraId="5D1F8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2"/>
          </w:tcPr>
          <w:p w14:paraId="1A886A34">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一、到货时间</w:t>
            </w:r>
            <w:r>
              <w:rPr>
                <w:rFonts w:asciiTheme="majorEastAsia" w:hAnsiTheme="majorEastAsia" w:eastAsiaTheme="majorEastAsia"/>
                <w:b/>
                <w:sz w:val="24"/>
                <w:szCs w:val="21"/>
              </w:rPr>
              <w:t xml:space="preserve"> </w:t>
            </w:r>
          </w:p>
        </w:tc>
        <w:tc>
          <w:tcPr>
            <w:tcW w:w="8261" w:type="dxa"/>
            <w:gridSpan w:val="3"/>
          </w:tcPr>
          <w:p w14:paraId="245E80F9">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合同签订后并接采购人通知</w:t>
            </w:r>
            <w:r>
              <w:rPr>
                <w:rFonts w:hint="eastAsia" w:asciiTheme="majorEastAsia" w:hAnsiTheme="majorEastAsia" w:eastAsiaTheme="majorEastAsia"/>
                <w:b/>
                <w:sz w:val="24"/>
                <w:szCs w:val="21"/>
                <w:u w:val="single"/>
              </w:rPr>
              <w:t>30</w:t>
            </w:r>
            <w:r>
              <w:rPr>
                <w:rFonts w:hint="eastAsia" w:asciiTheme="majorEastAsia" w:hAnsiTheme="majorEastAsia" w:eastAsiaTheme="majorEastAsia"/>
                <w:b/>
                <w:sz w:val="24"/>
                <w:szCs w:val="21"/>
              </w:rPr>
              <w:t>日历日内。</w:t>
            </w:r>
          </w:p>
        </w:tc>
      </w:tr>
      <w:tr w14:paraId="44880C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2"/>
          </w:tcPr>
          <w:p w14:paraId="62E77FDD">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二、交货地点：</w:t>
            </w:r>
          </w:p>
        </w:tc>
        <w:tc>
          <w:tcPr>
            <w:tcW w:w="8261" w:type="dxa"/>
            <w:gridSpan w:val="3"/>
          </w:tcPr>
          <w:p w14:paraId="01F61145">
            <w:pPr>
              <w:adjustRightInd w:val="0"/>
              <w:snapToGrid w:val="0"/>
              <w:rPr>
                <w:rFonts w:asciiTheme="majorEastAsia" w:hAnsiTheme="majorEastAsia" w:eastAsiaTheme="majorEastAsia"/>
                <w:b/>
                <w:sz w:val="24"/>
                <w:szCs w:val="21"/>
              </w:rPr>
            </w:pPr>
            <w:r>
              <w:rPr>
                <w:rFonts w:asciiTheme="majorEastAsia" w:hAnsiTheme="majorEastAsia" w:eastAsiaTheme="majorEastAsia"/>
                <w:b/>
                <w:sz w:val="24"/>
                <w:szCs w:val="21"/>
              </w:rPr>
              <w:t>采购人指定地点</w:t>
            </w:r>
          </w:p>
        </w:tc>
      </w:tr>
      <w:tr w14:paraId="46840A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2"/>
          </w:tcPr>
          <w:p w14:paraId="30710F8F">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三、报价要求：</w:t>
            </w:r>
          </w:p>
        </w:tc>
        <w:tc>
          <w:tcPr>
            <w:tcW w:w="8261" w:type="dxa"/>
            <w:gridSpan w:val="3"/>
          </w:tcPr>
          <w:p w14:paraId="2FD4A7E6">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szCs w:val="21"/>
              </w:rPr>
              <w:t>报价必须是完成该项目的一切费用总和，包括设备费、运输费、装卸费、保险费、技术培训费、设备安装费、调试费、售后服务费、国家规定的各项税费等全部费用</w:t>
            </w:r>
          </w:p>
        </w:tc>
      </w:tr>
      <w:tr w14:paraId="30FF85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2"/>
          </w:tcPr>
          <w:p w14:paraId="0AC056E0">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四、付款方式</w:t>
            </w:r>
          </w:p>
        </w:tc>
        <w:tc>
          <w:tcPr>
            <w:tcW w:w="8261" w:type="dxa"/>
            <w:gridSpan w:val="3"/>
          </w:tcPr>
          <w:p w14:paraId="229C20B3">
            <w:pPr>
              <w:adjustRightInd w:val="0"/>
              <w:snapToGrid w:val="0"/>
              <w:rPr>
                <w:rFonts w:asciiTheme="majorEastAsia" w:hAnsiTheme="majorEastAsia" w:eastAsiaTheme="majorEastAsia"/>
                <w:b/>
                <w:szCs w:val="21"/>
              </w:rPr>
            </w:pPr>
            <w:r>
              <w:rPr>
                <w:rFonts w:hint="eastAsia" w:asciiTheme="majorEastAsia" w:hAnsiTheme="majorEastAsia" w:eastAsiaTheme="majorEastAsia"/>
                <w:b/>
                <w:szCs w:val="21"/>
              </w:rPr>
              <w:t>合同总价≥3万付款方式：</w:t>
            </w:r>
          </w:p>
          <w:p w14:paraId="2ABA8232">
            <w:pPr>
              <w:widowControl/>
              <w:adjustRightInd w:val="0"/>
              <w:snapToGrid w:val="0"/>
              <w:ind w:firstLine="420" w:firstLineChars="200"/>
              <w:jc w:val="left"/>
              <w:rPr>
                <w:rFonts w:asciiTheme="majorEastAsia" w:hAnsiTheme="majorEastAsia" w:eastAsiaTheme="majorEastAsia"/>
                <w:szCs w:val="21"/>
              </w:rPr>
            </w:pPr>
            <w:r>
              <w:rPr>
                <w:rFonts w:hint="eastAsia" w:asciiTheme="majorEastAsia" w:hAnsiTheme="majorEastAsia" w:eastAsiaTheme="majorEastAsia"/>
                <w:szCs w:val="21"/>
              </w:rPr>
              <w:t>合同签订后三个工作日内，乙方将采购合同总价5%的履约保证金汇入甲方指定账户。货到清点、安装调试验收合格正常使用后，出具全额发票，甲方凭乙方提供的完整资料，自发票到达甲方财务之日起10个工作日内，支付100%合同货款到乙方指定帐户。</w:t>
            </w:r>
          </w:p>
          <w:p w14:paraId="2F58AA0A">
            <w:pPr>
              <w:adjustRightInd w:val="0"/>
              <w:snapToGrid w:val="0"/>
              <w:ind w:firstLine="420" w:firstLineChars="200"/>
              <w:rPr>
                <w:rFonts w:asciiTheme="majorEastAsia" w:hAnsiTheme="majorEastAsia" w:eastAsiaTheme="majorEastAsia"/>
                <w:szCs w:val="21"/>
              </w:rPr>
            </w:pPr>
            <w:r>
              <w:rPr>
                <w:rFonts w:hint="eastAsia" w:asciiTheme="majorEastAsia" w:hAnsiTheme="majorEastAsia" w:eastAsiaTheme="majorEastAsia"/>
                <w:szCs w:val="21"/>
              </w:rPr>
              <w:t>乙方向甲方支付合同总价5%的履约保证金，用于补偿甲方因乙方不履行/不妥善履行合同约定义务而蒙受的损失，如乙方不履行/不妥善履行合同约定义务的，甲方有权直接从履约保证金中扣除相应违约金/损失赔偿款项。如果在合同签订后至乙方履行完毕合同约定义务事项期间未发生乙方不履行或不妥善履行合同约定义务的情况，在乙方履行完毕合同约定义务事项后，乙方向甲方提供完整资料到达甲方财务之日起10个工作日内，甲方将履约保证金无息返还给乙方。</w:t>
            </w:r>
          </w:p>
          <w:p w14:paraId="34343034">
            <w:pPr>
              <w:adjustRightInd w:val="0"/>
              <w:snapToGrid w:val="0"/>
              <w:rPr>
                <w:rFonts w:asciiTheme="majorEastAsia" w:hAnsiTheme="majorEastAsia" w:eastAsiaTheme="majorEastAsia"/>
                <w:b/>
                <w:szCs w:val="21"/>
              </w:rPr>
            </w:pPr>
            <w:r>
              <w:rPr>
                <w:rFonts w:hint="eastAsia" w:asciiTheme="majorEastAsia" w:hAnsiTheme="majorEastAsia" w:eastAsiaTheme="majorEastAsia"/>
                <w:b/>
                <w:szCs w:val="21"/>
              </w:rPr>
              <w:t>合同总价＜3万付款方式：</w:t>
            </w:r>
          </w:p>
          <w:p w14:paraId="4C088A02">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szCs w:val="21"/>
              </w:rPr>
              <w:t>货到清点、安装调试验收合格正常使用后，出具全额发票，甲方凭乙方提供的完整资料，自发票到达甲方财务之日起10个工作日内，支付100%合同货款到乙方指定帐户。</w:t>
            </w:r>
          </w:p>
        </w:tc>
      </w:tr>
      <w:tr w14:paraId="58BFC2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2"/>
          </w:tcPr>
          <w:p w14:paraId="6ED92B72">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五、交货要求</w:t>
            </w:r>
          </w:p>
        </w:tc>
        <w:tc>
          <w:tcPr>
            <w:tcW w:w="8261" w:type="dxa"/>
            <w:gridSpan w:val="3"/>
          </w:tcPr>
          <w:p w14:paraId="5AB10A06">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 xml:space="preserve">5.1 </w:t>
            </w:r>
            <w:r>
              <w:rPr>
                <w:rFonts w:asciiTheme="minorEastAsia" w:hAnsiTheme="minorEastAsia" w:eastAsiaTheme="minorEastAsia"/>
                <w:bCs/>
                <w:szCs w:val="21"/>
              </w:rPr>
              <w:t>中标</w:t>
            </w:r>
            <w:r>
              <w:rPr>
                <w:rFonts w:hint="eastAsia" w:asciiTheme="minorEastAsia" w:hAnsiTheme="minorEastAsia" w:eastAsiaTheme="minorEastAsia"/>
                <w:bCs/>
                <w:szCs w:val="21"/>
              </w:rPr>
              <w:t>人</w:t>
            </w:r>
            <w:r>
              <w:rPr>
                <w:rFonts w:asciiTheme="minorEastAsia" w:hAnsiTheme="minorEastAsia" w:eastAsiaTheme="minorEastAsia"/>
                <w:bCs/>
                <w:szCs w:val="21"/>
              </w:rPr>
              <w:t>应向采购人提供</w:t>
            </w:r>
            <w:r>
              <w:rPr>
                <w:rFonts w:hint="eastAsia" w:asciiTheme="minorEastAsia" w:hAnsiTheme="minorEastAsia" w:eastAsiaTheme="minorEastAsia"/>
                <w:bCs/>
                <w:szCs w:val="21"/>
              </w:rPr>
              <w:t>配置清单、产品说明书、图纸、操作手册、中文操作使用说明书、</w:t>
            </w:r>
            <w:r>
              <w:rPr>
                <w:rFonts w:asciiTheme="minorEastAsia" w:hAnsiTheme="minorEastAsia" w:eastAsiaTheme="minorEastAsia"/>
                <w:bCs/>
                <w:szCs w:val="21"/>
              </w:rPr>
              <w:t>设备原厂维护手册、维修手册、软件备份、故障代码表、备件清单、零部件、</w:t>
            </w:r>
            <w:r>
              <w:rPr>
                <w:rFonts w:hint="eastAsia" w:asciiTheme="minorEastAsia" w:hAnsiTheme="minorEastAsia" w:eastAsiaTheme="minorEastAsia"/>
                <w:bCs/>
                <w:szCs w:val="21"/>
              </w:rPr>
              <w:t>维护手册（含维修密码及接口数据）等维护维修必需的材料和信息。所有外文资料需提供中文译本。文件应随货物一并交付至采购人指定地点。</w:t>
            </w:r>
          </w:p>
          <w:p w14:paraId="0E9CA72D">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5.2提供的货物必须为全新货物，出厂日期</w:t>
            </w:r>
            <w:r>
              <w:rPr>
                <w:rFonts w:hint="eastAsia" w:ascii="宋体" w:hAnsi="宋体"/>
                <w:szCs w:val="21"/>
              </w:rPr>
              <w:t>原则上</w:t>
            </w:r>
            <w:r>
              <w:rPr>
                <w:rFonts w:hint="eastAsia" w:asciiTheme="minorEastAsia" w:hAnsiTheme="minorEastAsia" w:eastAsiaTheme="minorEastAsia"/>
                <w:bCs/>
                <w:szCs w:val="21"/>
              </w:rPr>
              <w:t>在采购人收到日期前</w:t>
            </w:r>
            <w:r>
              <w:rPr>
                <w:rFonts w:asciiTheme="minorEastAsia" w:hAnsiTheme="minorEastAsia" w:eastAsiaTheme="minorEastAsia"/>
                <w:bCs/>
                <w:szCs w:val="21"/>
              </w:rPr>
              <w:t>12</w:t>
            </w:r>
            <w:r>
              <w:rPr>
                <w:rFonts w:hint="eastAsia" w:asciiTheme="minorEastAsia" w:hAnsiTheme="minorEastAsia" w:eastAsiaTheme="minorEastAsia"/>
                <w:bCs/>
                <w:szCs w:val="21"/>
              </w:rPr>
              <w:t>个月内经检验合格的产品</w:t>
            </w:r>
            <w:r>
              <w:rPr>
                <w:rFonts w:hint="eastAsia" w:ascii="宋体" w:hAnsi="宋体"/>
                <w:szCs w:val="21"/>
              </w:rPr>
              <w:t>，</w:t>
            </w:r>
            <w:r>
              <w:rPr>
                <w:rFonts w:hint="eastAsia" w:ascii="宋体" w:hAnsi="宋体"/>
                <w:color w:val="FF0000"/>
                <w:szCs w:val="21"/>
              </w:rPr>
              <w:t>若无法提供12个月内的产品，则采购人有权要求延长相应期限的产品保修期</w:t>
            </w:r>
            <w:r>
              <w:rPr>
                <w:rFonts w:hint="eastAsia" w:asciiTheme="minorEastAsia" w:hAnsiTheme="minorEastAsia" w:eastAsiaTheme="minorEastAsia"/>
                <w:bCs/>
                <w:szCs w:val="21"/>
              </w:rPr>
              <w:t>。产品如需要计量检定的应提供相关计量检定部门出具的合法检定报告。其中，进口设备必须具有报关证明文件、原产地证明和商检合格证明文件等相关证明文件，否则采购人概不接收。如国家规定的强检设备，由中标人负责完成首次计量强制检定，验收前中标人必须附上计量检定合格报告。</w:t>
            </w:r>
          </w:p>
          <w:p w14:paraId="7FECC9BE">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5.3 采购人有权检验或测试货物，以确认货物是否符合合同规格的要求，并且不承担额外的费用。如发现所交货物与投标文件中所承诺的不符或存在质量、技术缺陷等,采购人可以拒绝接收该货物,中标人应在 7 日历日内采取补足、更换或退货等措施,以满足规格的要求，由此发生的一切损失和费用由中标人承担。</w:t>
            </w:r>
          </w:p>
          <w:p w14:paraId="114A0E9B">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5.4中标人负责货物的现场安装和调试,提供货物安装、调试和维修所需的专用工具和辅助材料。中标人应在货物运至指定地点后一周内开始安装调试,并在 30 日历日内安装调试完毕。</w:t>
            </w:r>
          </w:p>
          <w:p w14:paraId="721FACF6">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5.5货物安装需施工的，中标人应在合同签订前提供设备安装施工图纸，采购人与中标人共同签字确定安装场地施工方案。并承担设备的包装、运输、保险、装卸、安装调试、培训、商检及计量检测、关税、增值税和进口代理等费用。</w:t>
            </w:r>
          </w:p>
        </w:tc>
      </w:tr>
      <w:tr w14:paraId="1BA4D7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2"/>
          </w:tcPr>
          <w:p w14:paraId="27CE930F">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六、验收： </w:t>
            </w:r>
          </w:p>
        </w:tc>
        <w:tc>
          <w:tcPr>
            <w:tcW w:w="8261" w:type="dxa"/>
            <w:gridSpan w:val="3"/>
          </w:tcPr>
          <w:p w14:paraId="07ED5D86">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6.1中标人应派有经验的技术人员到现场进行安装、调试，直到设备正常使用。由采购人按合同和招标、投标文件约定的要求和标准及中华人民共和国现行的验收规范和评定标准进行交货验收。</w:t>
            </w:r>
          </w:p>
          <w:p w14:paraId="53074DD6">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 xml:space="preserve">6.2 验收要求：货物必须满足以下条件后方可被采购方接受： </w:t>
            </w:r>
          </w:p>
          <w:p w14:paraId="2D5C427B">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1）货物具备产品合格证。</w:t>
            </w:r>
          </w:p>
          <w:p w14:paraId="6A2BCAC4">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2）设备全新,外观无伤痕变形或明显修饰痕迹。</w:t>
            </w:r>
          </w:p>
          <w:p w14:paraId="5822681C">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3）如有国标，必须符合有关规定；如无国标，则按照行业标准；如无国标及行业标准，则按双方约定执行。投标文件提供的技术数据经实测证实是真实的。检验及质量保证期内达到的性能指标与要求一致，达到或优于相应标准。</w:t>
            </w:r>
          </w:p>
          <w:p w14:paraId="294191B7">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4）技术文件资料、备件等已按规定数量移交完毕。</w:t>
            </w:r>
          </w:p>
          <w:p w14:paraId="2D384A81">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5）按照招标书要求及投标文件提供的技术要求验收必须合格。</w:t>
            </w:r>
          </w:p>
          <w:p w14:paraId="6A5119CF">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6）中标人提供的各种文件载明的内容必须真实，采购人对产品的技术数据置疑时有权要求中标人按照双方认可的第三方检测机构出具的检验方法进行检测及鉴定(检测费用由中标人承担)，检测结果必须证明中标人提供的技术数据是真实的，否则视为不合格</w:t>
            </w:r>
          </w:p>
          <w:p w14:paraId="0FDD6EB3">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7）在货物安装调试合格后，所有技术指标达到技术规范书要求，经验收合格后，双方共同签署验收报告。产品质保期自验收合格之日起算，由中标人提供产品质保文件。</w:t>
            </w:r>
          </w:p>
        </w:tc>
      </w:tr>
      <w:tr w14:paraId="2A844C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2"/>
          </w:tcPr>
          <w:p w14:paraId="2CA1BB91">
            <w:pPr>
              <w:adjustRightInd w:val="0"/>
              <w:snapToGrid w:val="0"/>
              <w:rPr>
                <w:rFonts w:asciiTheme="majorEastAsia" w:hAnsiTheme="majorEastAsia" w:eastAsiaTheme="majorEastAsia"/>
                <w:b/>
                <w:sz w:val="24"/>
                <w:szCs w:val="21"/>
                <w:highlight w:val="yellow"/>
              </w:rPr>
            </w:pPr>
            <w:r>
              <w:rPr>
                <w:rFonts w:hint="eastAsia" w:asciiTheme="majorEastAsia" w:hAnsiTheme="majorEastAsia" w:eastAsiaTheme="majorEastAsia"/>
                <w:b/>
                <w:sz w:val="24"/>
                <w:szCs w:val="21"/>
              </w:rPr>
              <w:t>七、售后服务要求：</w:t>
            </w:r>
          </w:p>
          <w:p w14:paraId="2E334E0D">
            <w:pPr>
              <w:adjustRightInd w:val="0"/>
              <w:snapToGrid w:val="0"/>
              <w:rPr>
                <w:rFonts w:asciiTheme="majorEastAsia" w:hAnsiTheme="majorEastAsia" w:eastAsiaTheme="majorEastAsia"/>
                <w:sz w:val="24"/>
                <w:szCs w:val="21"/>
              </w:rPr>
            </w:pPr>
          </w:p>
        </w:tc>
        <w:tc>
          <w:tcPr>
            <w:tcW w:w="8261" w:type="dxa"/>
            <w:gridSpan w:val="3"/>
          </w:tcPr>
          <w:p w14:paraId="4E9F0240">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7.1</w:t>
            </w:r>
            <w:r>
              <w:rPr>
                <w:rFonts w:hint="eastAsia" w:ascii="宋体" w:hAnsi="宋体"/>
                <w:bCs/>
                <w:color w:val="FF0000"/>
                <w:szCs w:val="21"/>
              </w:rPr>
              <w:t>各投标人应在投标文件中承诺</w:t>
            </w:r>
            <w:r>
              <w:rPr>
                <w:rFonts w:hint="eastAsia" w:ascii="宋体" w:hAnsi="宋体"/>
                <w:bCs/>
                <w:color w:val="0070C0"/>
                <w:szCs w:val="21"/>
              </w:rPr>
              <w:t>报价已包含提供整机原厂保修期</w:t>
            </w:r>
            <w:r>
              <w:rPr>
                <w:rFonts w:hint="eastAsia" w:ascii="宋体" w:hAnsi="宋体"/>
                <w:bCs/>
                <w:color w:val="FF0000"/>
                <w:szCs w:val="21"/>
                <w:u w:val="single"/>
                <w:lang w:val="en-US" w:eastAsia="zh-CN"/>
              </w:rPr>
              <w:t xml:space="preserve">      </w:t>
            </w:r>
            <w:r>
              <w:rPr>
                <w:rFonts w:hint="eastAsia" w:asciiTheme="minorEastAsia" w:hAnsiTheme="minorEastAsia" w:eastAsiaTheme="minorEastAsia"/>
                <w:bCs/>
                <w:color w:val="FF0000"/>
                <w:szCs w:val="21"/>
              </w:rPr>
              <w:t>年</w:t>
            </w:r>
            <w:r>
              <w:rPr>
                <w:rFonts w:hint="eastAsia" w:asciiTheme="minorEastAsia" w:hAnsiTheme="minorEastAsia" w:eastAsiaTheme="minorEastAsia"/>
                <w:bCs/>
                <w:color w:val="FF0000"/>
                <w:szCs w:val="21"/>
                <w:lang w:val="en-US" w:eastAsia="zh-CN"/>
              </w:rPr>
              <w:t>（填写的数值≥3年）</w:t>
            </w:r>
            <w:r>
              <w:rPr>
                <w:rFonts w:hint="eastAsia" w:asciiTheme="minorEastAsia" w:hAnsiTheme="minorEastAsia" w:eastAsiaTheme="minorEastAsia"/>
                <w:bCs/>
                <w:szCs w:val="21"/>
              </w:rPr>
              <w:t>，终身维修。</w:t>
            </w:r>
            <w:r>
              <w:rPr>
                <w:rFonts w:hint="eastAsia" w:ascii="宋体" w:hAnsi="宋体"/>
                <w:bCs/>
                <w:color w:val="0070C0"/>
                <w:szCs w:val="21"/>
              </w:rPr>
              <w:t>保修期</w:t>
            </w:r>
            <w:r>
              <w:rPr>
                <w:rFonts w:hint="eastAsia" w:asciiTheme="minorEastAsia" w:hAnsiTheme="minorEastAsia" w:eastAsiaTheme="minorEastAsia"/>
                <w:bCs/>
                <w:szCs w:val="21"/>
              </w:rPr>
              <w:t>内</w:t>
            </w:r>
            <w:r>
              <w:rPr>
                <w:rFonts w:asciiTheme="minorEastAsia" w:hAnsiTheme="minorEastAsia" w:eastAsiaTheme="minorEastAsia"/>
                <w:bCs/>
                <w:szCs w:val="21"/>
              </w:rPr>
              <w:t>,</w:t>
            </w:r>
            <w:r>
              <w:rPr>
                <w:rFonts w:hint="eastAsia" w:asciiTheme="minorEastAsia" w:hAnsiTheme="minorEastAsia" w:eastAsiaTheme="minorEastAsia"/>
                <w:bCs/>
                <w:szCs w:val="21"/>
              </w:rPr>
              <w:t>年度定期预防性维护保养次数应不少于 2 次并留存维护记录。</w:t>
            </w:r>
            <w:r>
              <w:rPr>
                <w:rFonts w:hint="eastAsia" w:asciiTheme="minorEastAsia" w:hAnsiTheme="minorEastAsia" w:eastAsiaTheme="minorEastAsia"/>
                <w:bCs/>
                <w:color w:val="0070C0"/>
                <w:szCs w:val="21"/>
              </w:rPr>
              <w:t>报价已包含</w:t>
            </w:r>
            <w:r>
              <w:rPr>
                <w:rFonts w:hint="eastAsia" w:ascii="宋体" w:hAnsi="宋体"/>
                <w:bCs/>
                <w:color w:val="0070C0"/>
                <w:szCs w:val="21"/>
              </w:rPr>
              <w:t>保修期</w:t>
            </w:r>
            <w:r>
              <w:rPr>
                <w:rFonts w:hint="eastAsia" w:asciiTheme="minorEastAsia" w:hAnsiTheme="minorEastAsia" w:eastAsiaTheme="minorEastAsia"/>
                <w:bCs/>
                <w:color w:val="0070C0"/>
                <w:szCs w:val="21"/>
              </w:rPr>
              <w:t>内更换零配件及工时费</w:t>
            </w:r>
            <w:r>
              <w:rPr>
                <w:rFonts w:hint="eastAsia" w:asciiTheme="minorEastAsia" w:hAnsiTheme="minorEastAsia" w:eastAsiaTheme="minorEastAsia"/>
                <w:bCs/>
                <w:szCs w:val="21"/>
              </w:rPr>
              <w:t>。</w:t>
            </w:r>
          </w:p>
          <w:p w14:paraId="12BF1BD8">
            <w:pPr>
              <w:adjustRightInd w:val="0"/>
              <w:snapToGrid w:val="0"/>
              <w:ind w:firstLine="360" w:firstLineChars="200"/>
              <w:rPr>
                <w:rFonts w:asciiTheme="minorEastAsia" w:hAnsiTheme="minorEastAsia" w:eastAsiaTheme="minorEastAsia"/>
                <w:bCs/>
                <w:sz w:val="18"/>
                <w:szCs w:val="21"/>
              </w:rPr>
            </w:pPr>
            <w:r>
              <w:rPr>
                <w:rFonts w:hint="eastAsia" w:asciiTheme="minorEastAsia" w:hAnsiTheme="minorEastAsia" w:eastAsiaTheme="minorEastAsia"/>
                <w:bCs/>
                <w:sz w:val="18"/>
                <w:szCs w:val="21"/>
              </w:rPr>
              <w:t>（备注：质保期是指投标人应在该期间内对本项目下交付的所有货物提供质量保证，不包括消耗品的配送。）</w:t>
            </w:r>
          </w:p>
          <w:p w14:paraId="5F483944">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7.2    4小时内响应，24 小时维修到位（不可抗力情况除外）。消耗品和零配件供应及时，质保期</w:t>
            </w:r>
            <w:r>
              <w:rPr>
                <w:rFonts w:asciiTheme="minorEastAsia" w:hAnsiTheme="minorEastAsia" w:eastAsiaTheme="minorEastAsia"/>
                <w:bCs/>
                <w:szCs w:val="21"/>
              </w:rPr>
              <w:t>内及外设备出现故障不能正常使用，</w:t>
            </w:r>
            <w:r>
              <w:rPr>
                <w:rFonts w:asciiTheme="minorEastAsia" w:hAnsiTheme="minorEastAsia" w:eastAsiaTheme="minorEastAsia"/>
                <w:bCs/>
                <w:color w:val="0070C0"/>
                <w:szCs w:val="21"/>
              </w:rPr>
              <w:t>中标</w:t>
            </w:r>
            <w:r>
              <w:rPr>
                <w:rFonts w:hint="eastAsia" w:asciiTheme="minorEastAsia" w:hAnsiTheme="minorEastAsia" w:eastAsiaTheme="minorEastAsia"/>
                <w:bCs/>
                <w:color w:val="0070C0"/>
                <w:szCs w:val="21"/>
              </w:rPr>
              <w:t>人报价已包含</w:t>
            </w:r>
            <w:r>
              <w:rPr>
                <w:rFonts w:asciiTheme="minorEastAsia" w:hAnsiTheme="minorEastAsia" w:eastAsiaTheme="minorEastAsia"/>
                <w:bCs/>
                <w:color w:val="0070C0"/>
                <w:szCs w:val="21"/>
              </w:rPr>
              <w:t>提供备用机给采购人使用直至设备修复完好投入使用</w:t>
            </w:r>
            <w:r>
              <w:rPr>
                <w:rFonts w:hint="eastAsia" w:asciiTheme="minorEastAsia" w:hAnsiTheme="minorEastAsia" w:eastAsiaTheme="minorEastAsia"/>
                <w:bCs/>
                <w:color w:val="0070C0"/>
                <w:szCs w:val="21"/>
              </w:rPr>
              <w:t>的服务</w:t>
            </w:r>
            <w:r>
              <w:rPr>
                <w:rFonts w:asciiTheme="minorEastAsia" w:hAnsiTheme="minorEastAsia" w:eastAsiaTheme="minorEastAsia"/>
                <w:bCs/>
                <w:color w:val="0070C0"/>
                <w:szCs w:val="21"/>
              </w:rPr>
              <w:t>。</w:t>
            </w:r>
          </w:p>
          <w:p w14:paraId="5493BF59">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7.3质保期满以后，中标人对设备终身负责维修、安装、升级软件服务，长期以优惠价提供零配件（中标供应商提供主要零配件报价单）。</w:t>
            </w:r>
          </w:p>
          <w:p w14:paraId="77BA9182">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7.4</w:t>
            </w:r>
            <w:r>
              <w:rPr>
                <w:rFonts w:hint="eastAsia" w:asciiTheme="minorEastAsia" w:hAnsiTheme="minorEastAsia" w:eastAsiaTheme="minorEastAsia"/>
                <w:bCs/>
                <w:color w:val="0070C0"/>
                <w:szCs w:val="21"/>
              </w:rPr>
              <w:t>报价已包含终身提供软件升级服务,并开放设备接口，派人配合与医院各信息系统的连接工作</w:t>
            </w:r>
            <w:r>
              <w:rPr>
                <w:rFonts w:hint="eastAsia" w:asciiTheme="minorEastAsia" w:hAnsiTheme="minorEastAsia" w:eastAsiaTheme="minorEastAsia"/>
                <w:bCs/>
                <w:szCs w:val="21"/>
              </w:rPr>
              <w:t>，直至该设备与医院信息系统可进行完整的数据交换；在设备保修期内，当医院信息系统变更并需要与该设备连接时，</w:t>
            </w:r>
            <w:r>
              <w:rPr>
                <w:rFonts w:hint="eastAsia" w:asciiTheme="minorEastAsia" w:hAnsiTheme="minorEastAsia" w:eastAsiaTheme="minorEastAsia"/>
                <w:bCs/>
                <w:color w:val="0070C0"/>
                <w:szCs w:val="21"/>
              </w:rPr>
              <w:t>需派人</w:t>
            </w:r>
            <w:r>
              <w:rPr>
                <w:rFonts w:hint="eastAsia" w:asciiTheme="minorEastAsia" w:hAnsiTheme="minorEastAsia" w:eastAsiaTheme="minorEastAsia"/>
                <w:bCs/>
                <w:szCs w:val="21"/>
              </w:rPr>
              <w:t>配合直至该设备与医院信息系统可进行完整的数据交换</w:t>
            </w:r>
            <w:r>
              <w:rPr>
                <w:rFonts w:hint="eastAsia" w:asciiTheme="minorEastAsia" w:hAnsiTheme="minorEastAsia" w:eastAsiaTheme="minorEastAsia"/>
                <w:bCs/>
                <w:color w:val="0070C0"/>
                <w:szCs w:val="21"/>
              </w:rPr>
              <w:t>，且采购人无需另行支付费用。</w:t>
            </w:r>
          </w:p>
          <w:p w14:paraId="0CEE5A6F">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7.5质保期内【设备故障率】≤【 5 】%。【设备故障率】未达要求的，每升高【1】%，质保期顺延【30 】天。当【设备故障率】≥【 10 】%时，投标人必须在采购人提出要求之日起【 30 】日内无条件更换新机，并按该设备总价的【5】%向采购人支付违约金，由此造成采购人其他损失的，中标人应另行赔偿。中标人维修的指定邮箱</w:t>
            </w:r>
            <w:r>
              <w:rPr>
                <w:rFonts w:asciiTheme="minorEastAsia" w:hAnsiTheme="minorEastAsia" w:eastAsiaTheme="minorEastAsia"/>
                <w:bCs/>
                <w:szCs w:val="21"/>
              </w:rPr>
              <w:t>，</w:t>
            </w:r>
            <w:r>
              <w:rPr>
                <w:rFonts w:hint="eastAsia" w:asciiTheme="minorEastAsia" w:hAnsiTheme="minorEastAsia" w:eastAsiaTheme="minorEastAsia"/>
                <w:bCs/>
                <w:szCs w:val="21"/>
              </w:rPr>
              <w:t>采购人维修通知的邮件发出后，视为采购人的维修通知送达中标人。</w:t>
            </w:r>
          </w:p>
          <w:p w14:paraId="56581C9F">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7.6</w:t>
            </w:r>
            <w:r>
              <w:rPr>
                <w:rFonts w:hint="eastAsia"/>
              </w:rPr>
              <w:t>质保期满后，中标人应以优惠价供应维修零配件、消耗品。签订合同时填写合同模板中的《设备配套消耗材料报价单》和《设备主要维修配件报价单》。采购人可与中标人就优惠价进行谈判，但优惠价不得高于签订合同时承诺的维修零配件、消耗品的报价。</w:t>
            </w:r>
            <w:r>
              <w:rPr>
                <w:rFonts w:hint="eastAsia" w:asciiTheme="minorEastAsia" w:hAnsiTheme="minorEastAsia" w:eastAsiaTheme="minorEastAsia"/>
                <w:bCs/>
                <w:szCs w:val="21"/>
              </w:rPr>
              <w:t>质保期</w:t>
            </w:r>
            <w:r>
              <w:rPr>
                <w:rFonts w:asciiTheme="minorEastAsia" w:hAnsiTheme="minorEastAsia" w:eastAsiaTheme="minorEastAsia"/>
                <w:bCs/>
                <w:szCs w:val="21"/>
              </w:rPr>
              <w:t>满后，</w:t>
            </w:r>
            <w:r>
              <w:rPr>
                <w:rFonts w:hint="eastAsia" w:asciiTheme="minorEastAsia" w:hAnsiTheme="minorEastAsia" w:eastAsiaTheme="minorEastAsia"/>
                <w:bCs/>
                <w:szCs w:val="21"/>
              </w:rPr>
              <w:t>中标</w:t>
            </w:r>
            <w:r>
              <w:rPr>
                <w:rFonts w:asciiTheme="minorEastAsia" w:hAnsiTheme="minorEastAsia" w:eastAsiaTheme="minorEastAsia"/>
                <w:bCs/>
                <w:szCs w:val="21"/>
              </w:rPr>
              <w:t>人应以优惠价供应维修零配件、消耗品和延续保修合同。价格最高的前5项零配件、消耗品和延续保修合同的报价明细必须填写于《合同报价清单》中。采购人可与</w:t>
            </w:r>
            <w:r>
              <w:rPr>
                <w:rFonts w:hint="eastAsia" w:asciiTheme="minorEastAsia" w:hAnsiTheme="minorEastAsia" w:eastAsiaTheme="minorEastAsia"/>
                <w:bCs/>
                <w:szCs w:val="21"/>
              </w:rPr>
              <w:t>中标</w:t>
            </w:r>
            <w:r>
              <w:rPr>
                <w:rFonts w:asciiTheme="minorEastAsia" w:hAnsiTheme="minorEastAsia" w:eastAsiaTheme="minorEastAsia"/>
                <w:bCs/>
                <w:szCs w:val="21"/>
              </w:rPr>
              <w:t>人就优惠价进行谈判，但优惠价不得高于</w:t>
            </w:r>
            <w:r>
              <w:rPr>
                <w:rFonts w:hint="eastAsia" w:asciiTheme="minorEastAsia" w:hAnsiTheme="minorEastAsia" w:eastAsiaTheme="minorEastAsia"/>
                <w:bCs/>
                <w:szCs w:val="21"/>
              </w:rPr>
              <w:t>中标</w:t>
            </w:r>
            <w:r>
              <w:rPr>
                <w:rFonts w:asciiTheme="minorEastAsia" w:hAnsiTheme="minorEastAsia" w:eastAsiaTheme="minorEastAsia"/>
                <w:bCs/>
                <w:szCs w:val="21"/>
              </w:rPr>
              <w:t>人在投标文件的《零配件、消耗品和延续保修合同报价清单》中承诺的维修零配件、消耗品和延续保修合同的报价。</w:t>
            </w:r>
          </w:p>
        </w:tc>
      </w:tr>
      <w:tr w14:paraId="6037BA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2"/>
          </w:tcPr>
          <w:p w14:paraId="57271770">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八、培训要求 </w:t>
            </w:r>
          </w:p>
        </w:tc>
        <w:tc>
          <w:tcPr>
            <w:tcW w:w="8261" w:type="dxa"/>
            <w:gridSpan w:val="3"/>
          </w:tcPr>
          <w:p w14:paraId="0F303231">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需针对临床使用人员及工程人员设计培训方案，主要内容包括但不限于：临床使用及维护保养培训：设备的基本结构、性能、主要部件的构造及修理，日常使用保养与管理，常见故障的排除，紧急情况的处理等,直至能独立操作并附培训方案。</w:t>
            </w:r>
          </w:p>
        </w:tc>
      </w:tr>
      <w:tr w14:paraId="6C461F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2"/>
          </w:tcPr>
          <w:p w14:paraId="411943EC">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九、违约责任</w:t>
            </w:r>
          </w:p>
        </w:tc>
        <w:tc>
          <w:tcPr>
            <w:tcW w:w="8261" w:type="dxa"/>
            <w:gridSpan w:val="3"/>
          </w:tcPr>
          <w:p w14:paraId="6C2E4C41">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9.1中标人所交设备的品种、型号、规格、质量、功能、技术参数等方面不能实质性满足招标文件，</w:t>
            </w:r>
            <w:r>
              <w:rPr>
                <w:rFonts w:asciiTheme="minorEastAsia" w:hAnsiTheme="minorEastAsia" w:eastAsiaTheme="minorEastAsia"/>
                <w:bCs/>
                <w:szCs w:val="21"/>
              </w:rPr>
              <w:t>交付的货物不符合合同规定的</w:t>
            </w:r>
            <w:r>
              <w:rPr>
                <w:rFonts w:hint="eastAsia" w:asciiTheme="minorEastAsia" w:hAnsiTheme="minorEastAsia" w:eastAsiaTheme="minorEastAsia"/>
                <w:bCs/>
                <w:szCs w:val="21"/>
              </w:rPr>
              <w:t>，采购人有权拒绝收货，且中标</w:t>
            </w:r>
            <w:r>
              <w:rPr>
                <w:rFonts w:asciiTheme="minorEastAsia" w:hAnsiTheme="minorEastAsia" w:eastAsiaTheme="minorEastAsia"/>
                <w:bCs/>
                <w:szCs w:val="21"/>
              </w:rPr>
              <w:t>人向采购人支付合同总价的5%</w:t>
            </w:r>
            <w:r>
              <w:rPr>
                <w:rFonts w:hint="eastAsia" w:asciiTheme="minorEastAsia" w:hAnsiTheme="minorEastAsia" w:eastAsiaTheme="minorEastAsia"/>
                <w:bCs/>
                <w:szCs w:val="21"/>
              </w:rPr>
              <w:t>的违约金。</w:t>
            </w:r>
          </w:p>
          <w:p w14:paraId="1FF21F65">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9.2中标人逾期交货，或逾期完成安装调试，或货物逾期通过验收的，中标人均应支付逾期违约金，每日按合同总价的5‰计算；逾期超过三十日的，中标人需向采购人另行支付合同总价的10%的违约金，且采购人有权单方解除本合同，中标人于收到采购人发出的解除通知书后三日内无条件退回采购人已支付的全部款项。此条款与9.1条同时执行。</w:t>
            </w:r>
          </w:p>
        </w:tc>
      </w:tr>
      <w:tr w14:paraId="1CCF05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2"/>
            <w:tcBorders>
              <w:bottom w:val="single" w:color="auto" w:sz="4" w:space="0"/>
            </w:tcBorders>
          </w:tcPr>
          <w:p w14:paraId="17651860">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十、其他</w:t>
            </w:r>
          </w:p>
        </w:tc>
        <w:tc>
          <w:tcPr>
            <w:tcW w:w="8261" w:type="dxa"/>
            <w:gridSpan w:val="3"/>
            <w:tcBorders>
              <w:bottom w:val="single" w:color="auto" w:sz="4" w:space="0"/>
            </w:tcBorders>
          </w:tcPr>
          <w:p w14:paraId="02D83A4D">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10.1如有设备相关耗材、试剂或易损器械，设备及主要维修配件，请提供并分别列出它们的优惠价格。</w:t>
            </w:r>
          </w:p>
          <w:p w14:paraId="3990BC83">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10.2设备电源插头符合使用科室现有的插座，如不符合提供相应的插头转换接口。</w:t>
            </w:r>
          </w:p>
          <w:p w14:paraId="31C7E15F">
            <w:pPr>
              <w:adjustRightInd w:val="0"/>
              <w:snapToGrid w:val="0"/>
              <w:ind w:firstLine="420" w:firstLineChars="200"/>
              <w:rPr>
                <w:rFonts w:asciiTheme="minorEastAsia" w:hAnsiTheme="minorEastAsia" w:eastAsiaTheme="minorEastAsia"/>
                <w:bCs/>
                <w:szCs w:val="21"/>
              </w:rPr>
            </w:pPr>
            <w:r>
              <w:rPr>
                <w:rFonts w:asciiTheme="minorEastAsia" w:hAnsiTheme="minorEastAsia" w:eastAsiaTheme="minorEastAsia"/>
                <w:bCs/>
                <w:szCs w:val="21"/>
              </w:rPr>
              <w:t>10.</w:t>
            </w:r>
            <w:r>
              <w:rPr>
                <w:rFonts w:hint="eastAsia" w:asciiTheme="minorEastAsia" w:hAnsiTheme="minorEastAsia" w:eastAsiaTheme="minorEastAsia"/>
                <w:bCs/>
                <w:szCs w:val="21"/>
              </w:rPr>
              <w:t>3如涉及工程类需提供相关的电路图、施工图，安装工程所涉及到的全部费用（包含但不限于装修费、旧设备拆装费、总承包管理服务费、安装如涉及外接电源、网络、给排水、排风等必须对现有设施进行改造或增加管线、材料及人工等），均由中标人承担，电源电线插座、长度和用电等需符合采购人的使用要求，所供设备均需妥善安装确保采购人可正常使用。</w:t>
            </w:r>
          </w:p>
          <w:p w14:paraId="33761F5F">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10.4中标人所交付货物、工程或服务不符合其投标承诺的，或在投标阶段为中标而盲目虚假承诺、低价恶性竞争，在履约阶段则通过偷工减料、以次充好而获取利润的，将不予验收，并交主管部门遵照相关规定处理，所有责任由中标人一力承担。</w:t>
            </w:r>
          </w:p>
        </w:tc>
      </w:tr>
    </w:tbl>
    <w:p w14:paraId="4418E35F">
      <w:pPr>
        <w:spacing w:line="540" w:lineRule="exact"/>
        <w:ind w:left="400"/>
        <w:jc w:val="center"/>
        <w:rPr>
          <w:rFonts w:hint="eastAsia" w:cs="方正小标宋简体" w:asciiTheme="majorEastAsia" w:hAnsiTheme="majorEastAsia" w:eastAsiaTheme="majorEastAsia"/>
          <w:b/>
          <w:sz w:val="36"/>
          <w:szCs w:val="36"/>
        </w:rPr>
      </w:pPr>
    </w:p>
    <w:p w14:paraId="6D3B4A4C">
      <w:pPr>
        <w:rPr>
          <w:rFonts w:cs="方正小标宋简体" w:asciiTheme="majorEastAsia" w:hAnsiTheme="majorEastAsia" w:eastAsiaTheme="majorEastAsia"/>
          <w:sz w:val="10"/>
          <w:szCs w:val="10"/>
        </w:rPr>
      </w:pPr>
    </w:p>
    <w:sectPr>
      <w:footerReference r:id="rId3" w:type="default"/>
      <w:pgSz w:w="11906" w:h="16838"/>
      <w:pgMar w:top="284" w:right="851" w:bottom="284" w:left="851" w:header="113" w:footer="283"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Microsoft JhengHei UI Light">
    <w:panose1 w:val="020B0304030504040204"/>
    <w:charset w:val="88"/>
    <w:family w:val="swiss"/>
    <w:pitch w:val="default"/>
    <w:sig w:usb0="800002A7" w:usb1="28CF4400" w:usb2="00000016" w:usb3="00000000" w:csb0="00100009" w:csb1="00000000"/>
  </w:font>
  <w:font w:name="方正小标宋简体">
    <w:panose1 w:val="02010601030101010101"/>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375192"/>
    </w:sdtPr>
    <w:sdtContent>
      <w:sdt>
        <w:sdtPr>
          <w:id w:val="171357217"/>
        </w:sdtPr>
        <w:sdtContent>
          <w:p w14:paraId="65C6ED76">
            <w:pPr>
              <w:pStyle w:val="6"/>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4</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4</w:t>
            </w:r>
            <w:r>
              <w:rPr>
                <w:b/>
                <w:sz w:val="24"/>
                <w:szCs w:val="24"/>
              </w:rPr>
              <w:fldChar w:fldCharType="end"/>
            </w:r>
          </w:p>
        </w:sdtContent>
      </w:sdt>
    </w:sdtContent>
  </w:sdt>
  <w:p w14:paraId="4B88EAB2">
    <w:pPr>
      <w:pStyle w:val="6"/>
    </w:pPr>
  </w:p>
</w:ft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吴静仪">
    <w15:presenceInfo w15:providerId="WPS Office" w15:userId="34400979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trackRevisions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E5MWY3NmNjYTdkZGE5MjVkMzA1OTRlYTdjNjVjNjIifQ=="/>
  </w:docVars>
  <w:rsids>
    <w:rsidRoot w:val="00F81403"/>
    <w:rsid w:val="00005907"/>
    <w:rsid w:val="00007F09"/>
    <w:rsid w:val="00014A66"/>
    <w:rsid w:val="000170C1"/>
    <w:rsid w:val="00021B63"/>
    <w:rsid w:val="00022431"/>
    <w:rsid w:val="00024E35"/>
    <w:rsid w:val="00027536"/>
    <w:rsid w:val="00027A10"/>
    <w:rsid w:val="0003257D"/>
    <w:rsid w:val="00047765"/>
    <w:rsid w:val="00056650"/>
    <w:rsid w:val="000910F0"/>
    <w:rsid w:val="00091320"/>
    <w:rsid w:val="00094BE5"/>
    <w:rsid w:val="000B173B"/>
    <w:rsid w:val="000C2EB1"/>
    <w:rsid w:val="000D332B"/>
    <w:rsid w:val="000D486B"/>
    <w:rsid w:val="000D528A"/>
    <w:rsid w:val="000E2EEF"/>
    <w:rsid w:val="000E6D84"/>
    <w:rsid w:val="00100E5F"/>
    <w:rsid w:val="00114A9B"/>
    <w:rsid w:val="00117159"/>
    <w:rsid w:val="00117B29"/>
    <w:rsid w:val="00122AB5"/>
    <w:rsid w:val="00141F0D"/>
    <w:rsid w:val="00147AA8"/>
    <w:rsid w:val="00147DE0"/>
    <w:rsid w:val="00162C8C"/>
    <w:rsid w:val="00164210"/>
    <w:rsid w:val="0017347E"/>
    <w:rsid w:val="00173505"/>
    <w:rsid w:val="001755A1"/>
    <w:rsid w:val="0018628F"/>
    <w:rsid w:val="001B112F"/>
    <w:rsid w:val="001B29FF"/>
    <w:rsid w:val="001E6C05"/>
    <w:rsid w:val="001F45BE"/>
    <w:rsid w:val="001F5D4E"/>
    <w:rsid w:val="00201CE8"/>
    <w:rsid w:val="00207531"/>
    <w:rsid w:val="00213A4E"/>
    <w:rsid w:val="00214240"/>
    <w:rsid w:val="0022066A"/>
    <w:rsid w:val="00223188"/>
    <w:rsid w:val="002243DF"/>
    <w:rsid w:val="0024191C"/>
    <w:rsid w:val="00244C7F"/>
    <w:rsid w:val="00262E90"/>
    <w:rsid w:val="002850D0"/>
    <w:rsid w:val="002956A8"/>
    <w:rsid w:val="0029701C"/>
    <w:rsid w:val="00297C31"/>
    <w:rsid w:val="002B3785"/>
    <w:rsid w:val="002F5D5E"/>
    <w:rsid w:val="00307648"/>
    <w:rsid w:val="003213BB"/>
    <w:rsid w:val="00321F08"/>
    <w:rsid w:val="00322AE6"/>
    <w:rsid w:val="00326BC1"/>
    <w:rsid w:val="00332EF5"/>
    <w:rsid w:val="00334AA0"/>
    <w:rsid w:val="00352B55"/>
    <w:rsid w:val="00354F4C"/>
    <w:rsid w:val="00376AC2"/>
    <w:rsid w:val="003942D3"/>
    <w:rsid w:val="0039648A"/>
    <w:rsid w:val="003D442D"/>
    <w:rsid w:val="003D7EF0"/>
    <w:rsid w:val="004164F9"/>
    <w:rsid w:val="00423853"/>
    <w:rsid w:val="00423C2F"/>
    <w:rsid w:val="00446E5F"/>
    <w:rsid w:val="00455236"/>
    <w:rsid w:val="00456EA0"/>
    <w:rsid w:val="00465CFB"/>
    <w:rsid w:val="00465E46"/>
    <w:rsid w:val="00472034"/>
    <w:rsid w:val="00497BF4"/>
    <w:rsid w:val="004B1081"/>
    <w:rsid w:val="004B3240"/>
    <w:rsid w:val="004B3CFF"/>
    <w:rsid w:val="004C1160"/>
    <w:rsid w:val="004C74AE"/>
    <w:rsid w:val="004D0A11"/>
    <w:rsid w:val="004E0D21"/>
    <w:rsid w:val="004F46AD"/>
    <w:rsid w:val="004F6661"/>
    <w:rsid w:val="00504B0F"/>
    <w:rsid w:val="00511DC2"/>
    <w:rsid w:val="00523CD5"/>
    <w:rsid w:val="005275A8"/>
    <w:rsid w:val="00535190"/>
    <w:rsid w:val="0053721B"/>
    <w:rsid w:val="00542363"/>
    <w:rsid w:val="00543959"/>
    <w:rsid w:val="0055112D"/>
    <w:rsid w:val="00553925"/>
    <w:rsid w:val="005666F4"/>
    <w:rsid w:val="005675B0"/>
    <w:rsid w:val="005772ED"/>
    <w:rsid w:val="00590721"/>
    <w:rsid w:val="00597CA2"/>
    <w:rsid w:val="005C211C"/>
    <w:rsid w:val="005C239D"/>
    <w:rsid w:val="005C57CC"/>
    <w:rsid w:val="005D1F81"/>
    <w:rsid w:val="00603257"/>
    <w:rsid w:val="0060593D"/>
    <w:rsid w:val="006231CE"/>
    <w:rsid w:val="00651D42"/>
    <w:rsid w:val="00654133"/>
    <w:rsid w:val="00662021"/>
    <w:rsid w:val="00662B11"/>
    <w:rsid w:val="006C7CF0"/>
    <w:rsid w:val="006D3D0D"/>
    <w:rsid w:val="006D571D"/>
    <w:rsid w:val="007024B9"/>
    <w:rsid w:val="007130B5"/>
    <w:rsid w:val="00716C4F"/>
    <w:rsid w:val="007246DD"/>
    <w:rsid w:val="00750A3D"/>
    <w:rsid w:val="007554DF"/>
    <w:rsid w:val="00793785"/>
    <w:rsid w:val="007A0C07"/>
    <w:rsid w:val="007A2E18"/>
    <w:rsid w:val="007A7BFE"/>
    <w:rsid w:val="007B1DF4"/>
    <w:rsid w:val="007C4096"/>
    <w:rsid w:val="007D196F"/>
    <w:rsid w:val="007D65D9"/>
    <w:rsid w:val="007E274A"/>
    <w:rsid w:val="0080050C"/>
    <w:rsid w:val="008120B0"/>
    <w:rsid w:val="00813523"/>
    <w:rsid w:val="00854B25"/>
    <w:rsid w:val="00871F5E"/>
    <w:rsid w:val="00872D2F"/>
    <w:rsid w:val="00874934"/>
    <w:rsid w:val="00876B02"/>
    <w:rsid w:val="008802B6"/>
    <w:rsid w:val="008964A3"/>
    <w:rsid w:val="008B74EE"/>
    <w:rsid w:val="008C28A8"/>
    <w:rsid w:val="008D2C79"/>
    <w:rsid w:val="008D3E82"/>
    <w:rsid w:val="008E56F3"/>
    <w:rsid w:val="0090107D"/>
    <w:rsid w:val="009122AA"/>
    <w:rsid w:val="00914B58"/>
    <w:rsid w:val="00930B23"/>
    <w:rsid w:val="00936CEC"/>
    <w:rsid w:val="009376BC"/>
    <w:rsid w:val="00937D3D"/>
    <w:rsid w:val="00947CF3"/>
    <w:rsid w:val="00953822"/>
    <w:rsid w:val="00972C2D"/>
    <w:rsid w:val="009764EB"/>
    <w:rsid w:val="009908D7"/>
    <w:rsid w:val="00991D87"/>
    <w:rsid w:val="00991F74"/>
    <w:rsid w:val="00996AC8"/>
    <w:rsid w:val="009978E3"/>
    <w:rsid w:val="009A130E"/>
    <w:rsid w:val="009A1DE2"/>
    <w:rsid w:val="009B5AA8"/>
    <w:rsid w:val="009E6FD2"/>
    <w:rsid w:val="009F5BF6"/>
    <w:rsid w:val="00A043A8"/>
    <w:rsid w:val="00A0782D"/>
    <w:rsid w:val="00A17D1D"/>
    <w:rsid w:val="00A303A3"/>
    <w:rsid w:val="00A619BE"/>
    <w:rsid w:val="00A903C7"/>
    <w:rsid w:val="00AA4B4A"/>
    <w:rsid w:val="00AA6962"/>
    <w:rsid w:val="00AB2610"/>
    <w:rsid w:val="00AF5FA9"/>
    <w:rsid w:val="00AF7A87"/>
    <w:rsid w:val="00B01564"/>
    <w:rsid w:val="00B06C01"/>
    <w:rsid w:val="00B21F51"/>
    <w:rsid w:val="00B22795"/>
    <w:rsid w:val="00B25EF8"/>
    <w:rsid w:val="00B63890"/>
    <w:rsid w:val="00B74119"/>
    <w:rsid w:val="00B82233"/>
    <w:rsid w:val="00BA17A1"/>
    <w:rsid w:val="00BA5B17"/>
    <w:rsid w:val="00BC4EC7"/>
    <w:rsid w:val="00BC5AE8"/>
    <w:rsid w:val="00BF1CC2"/>
    <w:rsid w:val="00BF69AA"/>
    <w:rsid w:val="00C03748"/>
    <w:rsid w:val="00C05356"/>
    <w:rsid w:val="00C11198"/>
    <w:rsid w:val="00C13828"/>
    <w:rsid w:val="00C32BEC"/>
    <w:rsid w:val="00C35949"/>
    <w:rsid w:val="00C46532"/>
    <w:rsid w:val="00C52EBE"/>
    <w:rsid w:val="00C55020"/>
    <w:rsid w:val="00C619DD"/>
    <w:rsid w:val="00C67D6C"/>
    <w:rsid w:val="00C77FD8"/>
    <w:rsid w:val="00CF09E5"/>
    <w:rsid w:val="00D05083"/>
    <w:rsid w:val="00D5343F"/>
    <w:rsid w:val="00D54D59"/>
    <w:rsid w:val="00D647C2"/>
    <w:rsid w:val="00D976F6"/>
    <w:rsid w:val="00DA6EC9"/>
    <w:rsid w:val="00DB1E59"/>
    <w:rsid w:val="00DB4D7A"/>
    <w:rsid w:val="00DB528F"/>
    <w:rsid w:val="00DC4CC7"/>
    <w:rsid w:val="00DC7DA0"/>
    <w:rsid w:val="00DF5E92"/>
    <w:rsid w:val="00E052D9"/>
    <w:rsid w:val="00E1520C"/>
    <w:rsid w:val="00E35AFC"/>
    <w:rsid w:val="00E93F8F"/>
    <w:rsid w:val="00ED7224"/>
    <w:rsid w:val="00EF0BF4"/>
    <w:rsid w:val="00F0149B"/>
    <w:rsid w:val="00F07294"/>
    <w:rsid w:val="00F1549D"/>
    <w:rsid w:val="00F225D8"/>
    <w:rsid w:val="00F23DB0"/>
    <w:rsid w:val="00F30025"/>
    <w:rsid w:val="00F43B9D"/>
    <w:rsid w:val="00F464BC"/>
    <w:rsid w:val="00F60CB5"/>
    <w:rsid w:val="00F65BCF"/>
    <w:rsid w:val="00F6788A"/>
    <w:rsid w:val="00F81403"/>
    <w:rsid w:val="00F83533"/>
    <w:rsid w:val="00F945B0"/>
    <w:rsid w:val="00FB421E"/>
    <w:rsid w:val="00FC40CA"/>
    <w:rsid w:val="00FD0656"/>
    <w:rsid w:val="00FD23ED"/>
    <w:rsid w:val="00FF30DB"/>
    <w:rsid w:val="0611217C"/>
    <w:rsid w:val="07AE3385"/>
    <w:rsid w:val="0E6B098C"/>
    <w:rsid w:val="0F8E7447"/>
    <w:rsid w:val="119B6051"/>
    <w:rsid w:val="12A25084"/>
    <w:rsid w:val="142B2292"/>
    <w:rsid w:val="15FB47D0"/>
    <w:rsid w:val="19A66D0D"/>
    <w:rsid w:val="1A385FE8"/>
    <w:rsid w:val="1E12700E"/>
    <w:rsid w:val="1E4A6A6E"/>
    <w:rsid w:val="21971856"/>
    <w:rsid w:val="22273859"/>
    <w:rsid w:val="22E10C1D"/>
    <w:rsid w:val="2B252436"/>
    <w:rsid w:val="2DF843D8"/>
    <w:rsid w:val="2FA97422"/>
    <w:rsid w:val="359B56E2"/>
    <w:rsid w:val="366D6BB6"/>
    <w:rsid w:val="3EA0184F"/>
    <w:rsid w:val="3EB2662C"/>
    <w:rsid w:val="41DC52AE"/>
    <w:rsid w:val="43271FA6"/>
    <w:rsid w:val="445F60B6"/>
    <w:rsid w:val="45370AE9"/>
    <w:rsid w:val="478D70E8"/>
    <w:rsid w:val="4AC424CF"/>
    <w:rsid w:val="4E280CF3"/>
    <w:rsid w:val="52B75470"/>
    <w:rsid w:val="566D4594"/>
    <w:rsid w:val="57032983"/>
    <w:rsid w:val="576A0E08"/>
    <w:rsid w:val="58242AE0"/>
    <w:rsid w:val="58AB396B"/>
    <w:rsid w:val="5BDE3A84"/>
    <w:rsid w:val="5C436E08"/>
    <w:rsid w:val="5C483C8E"/>
    <w:rsid w:val="60B137B8"/>
    <w:rsid w:val="66132EF4"/>
    <w:rsid w:val="663B31C1"/>
    <w:rsid w:val="66AC0259"/>
    <w:rsid w:val="6AFD60D5"/>
    <w:rsid w:val="6C8F3B2B"/>
    <w:rsid w:val="6D617D11"/>
    <w:rsid w:val="6E13424A"/>
    <w:rsid w:val="6F633413"/>
    <w:rsid w:val="6F9E571F"/>
    <w:rsid w:val="73374A1C"/>
    <w:rsid w:val="738F7392"/>
    <w:rsid w:val="762C283F"/>
    <w:rsid w:val="767D5D1E"/>
    <w:rsid w:val="768365BC"/>
    <w:rsid w:val="76E03ABB"/>
    <w:rsid w:val="79234D54"/>
    <w:rsid w:val="7A6F030F"/>
    <w:rsid w:val="7A89169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0"/>
    <w:unhideWhenUsed/>
    <w:qFormat/>
    <w:uiPriority w:val="99"/>
    <w:pPr>
      <w:jc w:val="left"/>
    </w:pPr>
  </w:style>
  <w:style w:type="paragraph" w:styleId="3">
    <w:name w:val="Body Text"/>
    <w:basedOn w:val="1"/>
    <w:link w:val="22"/>
    <w:qFormat/>
    <w:uiPriority w:val="0"/>
    <w:pPr>
      <w:adjustRightInd w:val="0"/>
      <w:snapToGrid w:val="0"/>
      <w:spacing w:line="500" w:lineRule="atLeast"/>
    </w:pPr>
    <w:rPr>
      <w:rFonts w:ascii="宋体"/>
      <w:bCs/>
      <w:sz w:val="28"/>
    </w:rPr>
  </w:style>
  <w:style w:type="paragraph" w:styleId="4">
    <w:name w:val="Plain Text"/>
    <w:basedOn w:val="1"/>
    <w:link w:val="17"/>
    <w:unhideWhenUsed/>
    <w:qFormat/>
    <w:uiPriority w:val="99"/>
    <w:rPr>
      <w:rFonts w:ascii="宋体" w:hAnsi="Courier New" w:cs="Courier New"/>
      <w:szCs w:val="21"/>
    </w:rPr>
  </w:style>
  <w:style w:type="paragraph" w:styleId="5">
    <w:name w:val="Balloon Text"/>
    <w:basedOn w:val="1"/>
    <w:link w:val="19"/>
    <w:semiHidden/>
    <w:unhideWhenUsed/>
    <w:qFormat/>
    <w:uiPriority w:val="99"/>
    <w:rPr>
      <w:sz w:val="18"/>
      <w:szCs w:val="18"/>
    </w:rPr>
  </w:style>
  <w:style w:type="paragraph" w:styleId="6">
    <w:name w:val="footer"/>
    <w:basedOn w:val="1"/>
    <w:link w:val="15"/>
    <w:unhideWhenUsed/>
    <w:qFormat/>
    <w:uiPriority w:val="99"/>
    <w:pPr>
      <w:tabs>
        <w:tab w:val="center" w:pos="4153"/>
        <w:tab w:val="right" w:pos="8306"/>
      </w:tabs>
      <w:snapToGrid w:val="0"/>
      <w:jc w:val="left"/>
    </w:pPr>
    <w:rPr>
      <w:sz w:val="18"/>
      <w:szCs w:val="18"/>
    </w:rPr>
  </w:style>
  <w:style w:type="paragraph" w:styleId="7">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annotation subject"/>
    <w:basedOn w:val="2"/>
    <w:next w:val="2"/>
    <w:link w:val="21"/>
    <w:semiHidden/>
    <w:unhideWhenUsed/>
    <w:qFormat/>
    <w:uiPriority w:val="99"/>
    <w:rPr>
      <w:b/>
      <w:bCs/>
    </w:r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Strong"/>
    <w:basedOn w:val="11"/>
    <w:qFormat/>
    <w:uiPriority w:val="0"/>
    <w:rPr>
      <w:rFonts w:ascii="Tahoma" w:hAnsi="Tahoma" w:eastAsia="宋体"/>
      <w:b/>
      <w:bCs/>
      <w:spacing w:val="10"/>
      <w:kern w:val="2"/>
      <w:sz w:val="24"/>
      <w:szCs w:val="24"/>
      <w:lang w:val="en-US" w:eastAsia="zh-CN" w:bidi="ar-SA"/>
    </w:rPr>
  </w:style>
  <w:style w:type="character" w:styleId="13">
    <w:name w:val="annotation reference"/>
    <w:basedOn w:val="11"/>
    <w:semiHidden/>
    <w:unhideWhenUsed/>
    <w:qFormat/>
    <w:uiPriority w:val="99"/>
    <w:rPr>
      <w:sz w:val="21"/>
      <w:szCs w:val="21"/>
    </w:rPr>
  </w:style>
  <w:style w:type="character" w:customStyle="1" w:styleId="14">
    <w:name w:val="页眉 Char"/>
    <w:basedOn w:val="11"/>
    <w:link w:val="7"/>
    <w:qFormat/>
    <w:uiPriority w:val="99"/>
    <w:rPr>
      <w:sz w:val="18"/>
      <w:szCs w:val="18"/>
    </w:rPr>
  </w:style>
  <w:style w:type="character" w:customStyle="1" w:styleId="15">
    <w:name w:val="页脚 Char"/>
    <w:basedOn w:val="11"/>
    <w:link w:val="6"/>
    <w:qFormat/>
    <w:uiPriority w:val="99"/>
    <w:rPr>
      <w:sz w:val="18"/>
      <w:szCs w:val="18"/>
    </w:rPr>
  </w:style>
  <w:style w:type="paragraph" w:styleId="16">
    <w:name w:val="List Paragraph"/>
    <w:basedOn w:val="1"/>
    <w:qFormat/>
    <w:uiPriority w:val="34"/>
    <w:pPr>
      <w:ind w:firstLine="420" w:firstLineChars="200"/>
    </w:pPr>
  </w:style>
  <w:style w:type="character" w:customStyle="1" w:styleId="17">
    <w:name w:val="纯文本 Char"/>
    <w:basedOn w:val="11"/>
    <w:link w:val="4"/>
    <w:qFormat/>
    <w:uiPriority w:val="99"/>
    <w:rPr>
      <w:rFonts w:ascii="宋体" w:hAnsi="Courier New" w:eastAsia="宋体" w:cs="Courier New"/>
      <w:szCs w:val="21"/>
    </w:rPr>
  </w:style>
  <w:style w:type="paragraph" w:customStyle="1" w:styleId="18">
    <w:name w:val="样式1 Char Char"/>
    <w:basedOn w:val="1"/>
    <w:next w:val="4"/>
    <w:qFormat/>
    <w:uiPriority w:val="0"/>
    <w:pPr>
      <w:spacing w:line="360" w:lineRule="auto"/>
      <w:ind w:firstLine="516" w:firstLineChars="215"/>
    </w:pPr>
    <w:rPr>
      <w:sz w:val="24"/>
    </w:rPr>
  </w:style>
  <w:style w:type="character" w:customStyle="1" w:styleId="19">
    <w:name w:val="批注框文本 Char"/>
    <w:basedOn w:val="11"/>
    <w:link w:val="5"/>
    <w:semiHidden/>
    <w:qFormat/>
    <w:uiPriority w:val="99"/>
    <w:rPr>
      <w:rFonts w:ascii="Times New Roman" w:hAnsi="Times New Roman" w:eastAsia="宋体" w:cs="Times New Roman"/>
      <w:kern w:val="2"/>
      <w:sz w:val="18"/>
      <w:szCs w:val="18"/>
    </w:rPr>
  </w:style>
  <w:style w:type="character" w:customStyle="1" w:styleId="20">
    <w:name w:val="批注文字 Char"/>
    <w:basedOn w:val="11"/>
    <w:link w:val="2"/>
    <w:qFormat/>
    <w:uiPriority w:val="99"/>
    <w:rPr>
      <w:rFonts w:ascii="Times New Roman" w:hAnsi="Times New Roman" w:eastAsia="宋体" w:cs="Times New Roman"/>
      <w:kern w:val="2"/>
      <w:sz w:val="21"/>
      <w:szCs w:val="24"/>
    </w:rPr>
  </w:style>
  <w:style w:type="character" w:customStyle="1" w:styleId="21">
    <w:name w:val="批注主题 Char"/>
    <w:basedOn w:val="20"/>
    <w:link w:val="8"/>
    <w:semiHidden/>
    <w:qFormat/>
    <w:uiPriority w:val="99"/>
    <w:rPr>
      <w:rFonts w:ascii="Times New Roman" w:hAnsi="Times New Roman" w:eastAsia="宋体" w:cs="Times New Roman"/>
      <w:b/>
      <w:bCs/>
      <w:kern w:val="2"/>
      <w:sz w:val="21"/>
      <w:szCs w:val="24"/>
    </w:rPr>
  </w:style>
  <w:style w:type="character" w:customStyle="1" w:styleId="22">
    <w:name w:val="正文文本 Char"/>
    <w:basedOn w:val="11"/>
    <w:link w:val="3"/>
    <w:qFormat/>
    <w:uiPriority w:val="0"/>
    <w:rPr>
      <w:rFonts w:ascii="宋体" w:hAnsi="Times New Roman" w:eastAsia="宋体" w:cs="Times New Roman"/>
      <w:bCs/>
      <w:kern w:val="2"/>
      <w:sz w:val="28"/>
      <w:szCs w:val="24"/>
    </w:rPr>
  </w:style>
  <w:style w:type="paragraph" w:customStyle="1" w:styleId="23">
    <w:name w:val="正文 A"/>
    <w:qFormat/>
    <w:uiPriority w:val="0"/>
    <w:pPr>
      <w:framePr w:wrap="around" w:vAnchor="margin" w:hAnchor="text" w:y="1"/>
      <w:widowControl w:val="0"/>
    </w:pPr>
    <w:rPr>
      <w:rFonts w:ascii="Microsoft JhengHei UI Light" w:hAnsi="Microsoft JhengHei UI Light" w:eastAsia="Microsoft JhengHei UI Light" w:cs="Microsoft JhengHei UI Light"/>
      <w:color w:val="000000"/>
      <w:sz w:val="22"/>
      <w:szCs w:val="22"/>
      <w:u w:color="000000"/>
      <w:lang w:val="en-US" w:eastAsia="zh-CN" w:bidi="ar-SA"/>
    </w:r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4451</Words>
  <Characters>4671</Characters>
  <Lines>35</Lines>
  <Paragraphs>9</Paragraphs>
  <TotalTime>2</TotalTime>
  <ScaleCrop>false</ScaleCrop>
  <LinksUpToDate>false</LinksUpToDate>
  <CharactersWithSpaces>4739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2025-06-13T05:20:00Z</dcterms:created>
  <dc:creator>陈蕾</dc:creator>
  <cp:lastModifiedBy>吴静仪</cp:lastModifiedBy>
  <cp:lastPrinted>2025-09-02T02:58:00Z</cp:lastPrinted>
  <dcterms:modified xsi:type="dcterms:W3CDTF">2025-12-02T07:44:01Z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eyJoZGlkIjoiNDhkOTQyYjdlZmMyMzc0YzJkN2U3MGRiMmVkNjlmZjQiLCJ1c2VySWQiOiI0MDk2MjcxNDUifQ==</vt:lpwstr>
  </property>
  <property fmtid="{D5CDD505-2E9C-101B-9397-08002B2CF9AE}" pid="4" name="ICV">
    <vt:lpwstr>4028D2E1B6644A53AB55743485C1E1E5</vt:lpwstr>
  </property>
</Properties>
</file>